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1170"/>
        <w:gridCol w:w="6390"/>
      </w:tblGrid>
      <w:tr w:rsidR="00EF69B8" w14:paraId="79AC7BE8" w14:textId="77777777" w:rsidTr="009953E5">
        <w:tc>
          <w:tcPr>
            <w:tcW w:w="1620" w:type="dxa"/>
            <w:shd w:val="clear" w:color="auto" w:fill="FFFFFF"/>
            <w:vAlign w:val="center"/>
          </w:tcPr>
          <w:p w14:paraId="6AF7D5C6" w14:textId="5D184497" w:rsidR="00EF69B8" w:rsidRDefault="00EF69B8" w:rsidP="00EF69B8">
            <w:pPr>
              <w:pStyle w:val="Header"/>
            </w:pPr>
            <w:r>
              <w:t>NOGRR Number</w:t>
            </w:r>
          </w:p>
        </w:tc>
        <w:tc>
          <w:tcPr>
            <w:tcW w:w="1260" w:type="dxa"/>
            <w:gridSpan w:val="2"/>
            <w:vAlign w:val="center"/>
          </w:tcPr>
          <w:p w14:paraId="40D0EB6A" w14:textId="7A25EBCC" w:rsidR="00EF69B8" w:rsidRDefault="00D919D6" w:rsidP="00EF69B8">
            <w:pPr>
              <w:pStyle w:val="Header"/>
              <w:jc w:val="center"/>
            </w:pPr>
            <w:hyperlink r:id="rId8" w:history="1">
              <w:r w:rsidR="00EF69B8" w:rsidRPr="00C50CB1">
                <w:rPr>
                  <w:rStyle w:val="Hyperlink"/>
                </w:rPr>
                <w:t>265</w:t>
              </w:r>
            </w:hyperlink>
          </w:p>
        </w:tc>
        <w:tc>
          <w:tcPr>
            <w:tcW w:w="1170" w:type="dxa"/>
            <w:shd w:val="clear" w:color="auto" w:fill="FFFFFF"/>
            <w:vAlign w:val="center"/>
          </w:tcPr>
          <w:p w14:paraId="29E41D4C" w14:textId="2C47E289" w:rsidR="00EF69B8" w:rsidRDefault="00EF69B8" w:rsidP="00EF69B8">
            <w:pPr>
              <w:pStyle w:val="Header"/>
            </w:pPr>
            <w:r>
              <w:t>NOGRR Title</w:t>
            </w:r>
          </w:p>
        </w:tc>
        <w:tc>
          <w:tcPr>
            <w:tcW w:w="6390" w:type="dxa"/>
            <w:vAlign w:val="center"/>
          </w:tcPr>
          <w:p w14:paraId="2F44B3A5" w14:textId="1B32350B" w:rsidR="00EF69B8" w:rsidRDefault="00EF69B8" w:rsidP="00EF69B8">
            <w:pPr>
              <w:pStyle w:val="Header"/>
              <w:spacing w:before="120" w:after="120"/>
            </w:pPr>
            <w:r>
              <w:t xml:space="preserve">Related to NPRR1238, </w:t>
            </w:r>
            <w:r w:rsidRPr="004E6E82">
              <w:t>Registration of Loads with Curtailable Load Capabilities</w:t>
            </w:r>
          </w:p>
        </w:tc>
      </w:tr>
      <w:tr w:rsidR="00B85F58" w:rsidRPr="00E01925" w14:paraId="33852DB6" w14:textId="77777777" w:rsidTr="007104B9">
        <w:trPr>
          <w:trHeight w:val="620"/>
        </w:trPr>
        <w:tc>
          <w:tcPr>
            <w:tcW w:w="2857" w:type="dxa"/>
            <w:gridSpan w:val="2"/>
            <w:shd w:val="clear" w:color="auto" w:fill="FFFFFF"/>
            <w:vAlign w:val="center"/>
          </w:tcPr>
          <w:p w14:paraId="691A719C" w14:textId="77777777" w:rsidR="00B85F58" w:rsidRPr="00087A06" w:rsidRDefault="00B85F58" w:rsidP="007104B9">
            <w:pPr>
              <w:pStyle w:val="Header"/>
              <w:spacing w:before="120" w:after="120"/>
              <w:rPr>
                <w:bCs w:val="0"/>
              </w:rPr>
            </w:pPr>
            <w:r w:rsidRPr="00E01925">
              <w:rPr>
                <w:bCs w:val="0"/>
              </w:rPr>
              <w:t xml:space="preserve">Date </w:t>
            </w:r>
            <w:r>
              <w:rPr>
                <w:bCs w:val="0"/>
              </w:rPr>
              <w:t>of Decision</w:t>
            </w:r>
          </w:p>
        </w:tc>
        <w:tc>
          <w:tcPr>
            <w:tcW w:w="7583" w:type="dxa"/>
            <w:gridSpan w:val="3"/>
            <w:shd w:val="clear" w:color="auto" w:fill="FFFFFF"/>
            <w:vAlign w:val="center"/>
          </w:tcPr>
          <w:p w14:paraId="3685511A" w14:textId="27652AD0" w:rsidR="00B85F58" w:rsidRPr="00E01925" w:rsidRDefault="00E2780D" w:rsidP="007104B9">
            <w:pPr>
              <w:pStyle w:val="NormalArial"/>
              <w:spacing w:before="120" w:after="120"/>
            </w:pPr>
            <w:r>
              <w:t>March 6</w:t>
            </w:r>
            <w:r w:rsidR="00B85F58">
              <w:t xml:space="preserve">, </w:t>
            </w:r>
            <w:r>
              <w:t>2025</w:t>
            </w:r>
          </w:p>
        </w:tc>
      </w:tr>
      <w:tr w:rsidR="00B85F58" w:rsidRPr="00E01925" w14:paraId="0D3514E2" w14:textId="77777777" w:rsidTr="007104B9">
        <w:trPr>
          <w:trHeight w:val="539"/>
        </w:trPr>
        <w:tc>
          <w:tcPr>
            <w:tcW w:w="2857" w:type="dxa"/>
            <w:gridSpan w:val="2"/>
            <w:shd w:val="clear" w:color="auto" w:fill="FFFFFF"/>
            <w:vAlign w:val="center"/>
          </w:tcPr>
          <w:p w14:paraId="17375BBD" w14:textId="77777777" w:rsidR="00B85F58" w:rsidRPr="00E01925" w:rsidRDefault="00B85F58" w:rsidP="007104B9">
            <w:pPr>
              <w:pStyle w:val="Header"/>
              <w:spacing w:before="120" w:after="120"/>
              <w:rPr>
                <w:bCs w:val="0"/>
              </w:rPr>
            </w:pPr>
            <w:r>
              <w:rPr>
                <w:bCs w:val="0"/>
              </w:rPr>
              <w:t>Action</w:t>
            </w:r>
          </w:p>
        </w:tc>
        <w:tc>
          <w:tcPr>
            <w:tcW w:w="7583" w:type="dxa"/>
            <w:gridSpan w:val="3"/>
            <w:shd w:val="clear" w:color="auto" w:fill="FFFFFF"/>
            <w:vAlign w:val="center"/>
          </w:tcPr>
          <w:p w14:paraId="41C7131D" w14:textId="4E006B95" w:rsidR="00B85F58" w:rsidDel="00087A06" w:rsidRDefault="00E2780D" w:rsidP="007104B9">
            <w:pPr>
              <w:pStyle w:val="NormalArial"/>
              <w:spacing w:before="120" w:after="120"/>
            </w:pPr>
            <w:r>
              <w:t>Recommended Approval</w:t>
            </w:r>
          </w:p>
        </w:tc>
      </w:tr>
      <w:tr w:rsidR="00B85F58" w:rsidRPr="00E01925" w14:paraId="3846EE4F" w14:textId="77777777" w:rsidTr="007104B9">
        <w:trPr>
          <w:trHeight w:val="611"/>
        </w:trPr>
        <w:tc>
          <w:tcPr>
            <w:tcW w:w="2857" w:type="dxa"/>
            <w:gridSpan w:val="2"/>
            <w:shd w:val="clear" w:color="auto" w:fill="FFFFFF"/>
            <w:vAlign w:val="center"/>
          </w:tcPr>
          <w:p w14:paraId="486ED14E" w14:textId="77777777" w:rsidR="00B85F58" w:rsidRPr="00087A06" w:rsidRDefault="00B85F58" w:rsidP="007104B9">
            <w:pPr>
              <w:pStyle w:val="Header"/>
              <w:spacing w:before="120" w:after="120"/>
            </w:pPr>
            <w:r>
              <w:t>Timeline</w:t>
            </w:r>
          </w:p>
        </w:tc>
        <w:tc>
          <w:tcPr>
            <w:tcW w:w="7583" w:type="dxa"/>
            <w:gridSpan w:val="3"/>
            <w:shd w:val="clear" w:color="auto" w:fill="FFFFFF"/>
            <w:vAlign w:val="center"/>
          </w:tcPr>
          <w:p w14:paraId="5E6087CF" w14:textId="77777777" w:rsidR="00B85F58" w:rsidRPr="00087A06" w:rsidRDefault="00B85F58" w:rsidP="007104B9">
            <w:pPr>
              <w:pStyle w:val="Header"/>
              <w:spacing w:before="120" w:after="120"/>
              <w:rPr>
                <w:b w:val="0"/>
              </w:rPr>
            </w:pPr>
            <w:r>
              <w:rPr>
                <w:b w:val="0"/>
              </w:rPr>
              <w:t>Normal</w:t>
            </w:r>
          </w:p>
        </w:tc>
      </w:tr>
      <w:tr w:rsidR="00B85F58" w:rsidRPr="00E01925" w14:paraId="70A3795A" w14:textId="77777777" w:rsidTr="007104B9">
        <w:trPr>
          <w:trHeight w:val="800"/>
        </w:trPr>
        <w:tc>
          <w:tcPr>
            <w:tcW w:w="2857" w:type="dxa"/>
            <w:gridSpan w:val="2"/>
            <w:shd w:val="clear" w:color="auto" w:fill="FFFFFF"/>
            <w:vAlign w:val="center"/>
          </w:tcPr>
          <w:p w14:paraId="14312BF0" w14:textId="77777777" w:rsidR="00B85F58" w:rsidDel="00087A06" w:rsidRDefault="00B85F58" w:rsidP="007104B9">
            <w:pPr>
              <w:pStyle w:val="Header"/>
              <w:spacing w:before="120" w:after="120"/>
            </w:pPr>
            <w:r>
              <w:t>Proposed Effective Date</w:t>
            </w:r>
          </w:p>
        </w:tc>
        <w:tc>
          <w:tcPr>
            <w:tcW w:w="7583" w:type="dxa"/>
            <w:gridSpan w:val="3"/>
            <w:shd w:val="clear" w:color="auto" w:fill="FFFFFF"/>
            <w:vAlign w:val="center"/>
          </w:tcPr>
          <w:p w14:paraId="3D6F447E" w14:textId="77777777" w:rsidR="00B85F58" w:rsidRPr="00087A06" w:rsidDel="00087A06" w:rsidRDefault="00B85F58" w:rsidP="007104B9">
            <w:pPr>
              <w:pStyle w:val="Header"/>
              <w:spacing w:before="120" w:after="120"/>
              <w:rPr>
                <w:b w:val="0"/>
              </w:rPr>
            </w:pPr>
            <w:r>
              <w:rPr>
                <w:b w:val="0"/>
              </w:rPr>
              <w:t>To be determined</w:t>
            </w:r>
          </w:p>
        </w:tc>
      </w:tr>
      <w:tr w:rsidR="00B85F58" w:rsidRPr="00E01925" w14:paraId="3FB8CC07" w14:textId="77777777" w:rsidTr="007104B9">
        <w:trPr>
          <w:trHeight w:val="809"/>
        </w:trPr>
        <w:tc>
          <w:tcPr>
            <w:tcW w:w="2857" w:type="dxa"/>
            <w:gridSpan w:val="2"/>
            <w:shd w:val="clear" w:color="auto" w:fill="FFFFFF"/>
            <w:vAlign w:val="center"/>
          </w:tcPr>
          <w:p w14:paraId="4A735AE5" w14:textId="77777777" w:rsidR="00B85F58" w:rsidDel="00087A06" w:rsidRDefault="00B85F58" w:rsidP="007104B9">
            <w:pPr>
              <w:pStyle w:val="Header"/>
              <w:spacing w:before="120" w:after="120"/>
            </w:pPr>
            <w:r>
              <w:t>Priority and Rank Assigned</w:t>
            </w:r>
          </w:p>
        </w:tc>
        <w:tc>
          <w:tcPr>
            <w:tcW w:w="7583" w:type="dxa"/>
            <w:gridSpan w:val="3"/>
            <w:shd w:val="clear" w:color="auto" w:fill="FFFFFF"/>
            <w:vAlign w:val="center"/>
          </w:tcPr>
          <w:p w14:paraId="4672DDEE" w14:textId="77777777" w:rsidR="00B85F58" w:rsidRPr="00087A06" w:rsidDel="00087A06" w:rsidRDefault="00B85F58" w:rsidP="007104B9">
            <w:pPr>
              <w:pStyle w:val="Header"/>
              <w:spacing w:before="120" w:after="120"/>
              <w:rPr>
                <w:b w:val="0"/>
              </w:rPr>
            </w:pPr>
            <w:r>
              <w:rPr>
                <w:b w:val="0"/>
              </w:rPr>
              <w:t>To be determined</w:t>
            </w:r>
          </w:p>
        </w:tc>
      </w:tr>
      <w:tr w:rsidR="00EF69B8" w14:paraId="5AC21FE1" w14:textId="77777777" w:rsidTr="00827C89">
        <w:trPr>
          <w:trHeight w:val="773"/>
        </w:trPr>
        <w:tc>
          <w:tcPr>
            <w:tcW w:w="2857" w:type="dxa"/>
            <w:gridSpan w:val="2"/>
            <w:tcBorders>
              <w:top w:val="single" w:sz="4" w:space="0" w:color="auto"/>
              <w:bottom w:val="single" w:sz="4" w:space="0" w:color="auto"/>
            </w:tcBorders>
            <w:shd w:val="clear" w:color="auto" w:fill="FFFFFF"/>
            <w:vAlign w:val="center"/>
          </w:tcPr>
          <w:p w14:paraId="2F77F6D8" w14:textId="26B2F267" w:rsidR="00EF69B8" w:rsidRDefault="00EF69B8" w:rsidP="00EF69B8">
            <w:pPr>
              <w:pStyle w:val="Header"/>
              <w:spacing w:before="120" w:after="120"/>
            </w:pPr>
            <w:r>
              <w:t xml:space="preserve">Nodal Operating Guide Sections Requiring Revision </w:t>
            </w:r>
          </w:p>
        </w:tc>
        <w:tc>
          <w:tcPr>
            <w:tcW w:w="7583" w:type="dxa"/>
            <w:gridSpan w:val="3"/>
            <w:tcBorders>
              <w:top w:val="single" w:sz="4" w:space="0" w:color="auto"/>
              <w:bottom w:val="single" w:sz="4" w:space="0" w:color="auto"/>
            </w:tcBorders>
            <w:vAlign w:val="center"/>
          </w:tcPr>
          <w:p w14:paraId="332F6A3B" w14:textId="77777777" w:rsidR="00EF69B8" w:rsidRPr="007F434B" w:rsidRDefault="00EF69B8" w:rsidP="00EF69B8">
            <w:pPr>
              <w:pBdr>
                <w:top w:val="nil"/>
                <w:left w:val="nil"/>
                <w:bottom w:val="nil"/>
                <w:right w:val="nil"/>
                <w:between w:val="nil"/>
              </w:pBdr>
              <w:spacing w:before="120"/>
              <w:rPr>
                <w:rFonts w:ascii="Arial" w:eastAsia="Arial" w:hAnsi="Arial" w:cs="Arial"/>
                <w:color w:val="000000"/>
              </w:rPr>
            </w:pPr>
            <w:r w:rsidRPr="007F434B">
              <w:rPr>
                <w:rFonts w:ascii="Arial" w:eastAsia="Arial" w:hAnsi="Arial" w:cs="Arial"/>
                <w:color w:val="000000"/>
              </w:rPr>
              <w:t>4.5.3.1, General Procedures Prior to EEA Operations</w:t>
            </w:r>
          </w:p>
          <w:p w14:paraId="3D0B172D" w14:textId="46911831" w:rsidR="00EF69B8" w:rsidRPr="007F434B" w:rsidRDefault="00EF69B8" w:rsidP="00EF69B8">
            <w:pPr>
              <w:pBdr>
                <w:top w:val="nil"/>
                <w:left w:val="nil"/>
                <w:bottom w:val="nil"/>
                <w:right w:val="nil"/>
                <w:between w:val="nil"/>
              </w:pBdr>
              <w:rPr>
                <w:rFonts w:ascii="Arial" w:eastAsia="Arial" w:hAnsi="Arial" w:cs="Arial"/>
                <w:color w:val="000000"/>
              </w:rPr>
            </w:pPr>
            <w:r w:rsidRPr="007F434B">
              <w:rPr>
                <w:rFonts w:ascii="Arial" w:eastAsia="Arial" w:hAnsi="Arial" w:cs="Arial"/>
                <w:color w:val="000000"/>
              </w:rPr>
              <w:t>4.5.3.4, Qualified Scheduling Entity ECL Load Shed Obligation (new)</w:t>
            </w:r>
          </w:p>
          <w:p w14:paraId="183F984A" w14:textId="6D84E699" w:rsidR="00EF69B8" w:rsidRPr="00FB509B" w:rsidRDefault="00EF69B8" w:rsidP="00EF69B8">
            <w:pPr>
              <w:pBdr>
                <w:top w:val="nil"/>
                <w:left w:val="nil"/>
                <w:bottom w:val="nil"/>
                <w:right w:val="nil"/>
                <w:between w:val="nil"/>
              </w:pBdr>
              <w:spacing w:after="120"/>
            </w:pPr>
            <w:r w:rsidRPr="007F434B">
              <w:rPr>
                <w:rFonts w:ascii="Arial" w:eastAsia="Arial" w:hAnsi="Arial" w:cs="Arial"/>
                <w:color w:val="000000"/>
              </w:rPr>
              <w:t>4.5.3.4, Load Shed Obligation</w:t>
            </w:r>
          </w:p>
        </w:tc>
      </w:tr>
      <w:tr w:rsidR="00EF69B8" w14:paraId="0316974B" w14:textId="77777777" w:rsidTr="007B06E0">
        <w:trPr>
          <w:trHeight w:val="518"/>
        </w:trPr>
        <w:tc>
          <w:tcPr>
            <w:tcW w:w="2857" w:type="dxa"/>
            <w:gridSpan w:val="2"/>
            <w:shd w:val="clear" w:color="auto" w:fill="FFFFFF"/>
            <w:vAlign w:val="center"/>
          </w:tcPr>
          <w:p w14:paraId="644DE223" w14:textId="712246FA" w:rsidR="00EF69B8" w:rsidRDefault="00EF69B8" w:rsidP="00EF69B8">
            <w:pPr>
              <w:pStyle w:val="Header"/>
              <w:spacing w:before="120" w:after="120"/>
            </w:pPr>
            <w:r>
              <w:t>Related Documents Requiring Revision/Related Revision Requests</w:t>
            </w:r>
          </w:p>
        </w:tc>
        <w:tc>
          <w:tcPr>
            <w:tcW w:w="7583" w:type="dxa"/>
            <w:gridSpan w:val="3"/>
            <w:vAlign w:val="center"/>
          </w:tcPr>
          <w:p w14:paraId="1AE94C08" w14:textId="3A20259E" w:rsidR="00EF69B8" w:rsidRPr="00FB509B" w:rsidRDefault="00EF69B8" w:rsidP="00EF69B8">
            <w:pPr>
              <w:pStyle w:val="NormalArial"/>
            </w:pPr>
            <w:r w:rsidRPr="00F62B4D">
              <w:rPr>
                <w:rFonts w:cs="Arial"/>
              </w:rPr>
              <w:t>Nodal Protocol Revision Request (NPRR) 1238, Registration of Loads with Curtailable Load Capabilities</w:t>
            </w:r>
          </w:p>
        </w:tc>
      </w:tr>
      <w:tr w:rsidR="00B85F58" w14:paraId="226BD717" w14:textId="77777777" w:rsidTr="007104B9">
        <w:trPr>
          <w:trHeight w:val="518"/>
        </w:trPr>
        <w:tc>
          <w:tcPr>
            <w:tcW w:w="2857" w:type="dxa"/>
            <w:gridSpan w:val="2"/>
            <w:tcBorders>
              <w:bottom w:val="single" w:sz="4" w:space="0" w:color="auto"/>
            </w:tcBorders>
            <w:shd w:val="clear" w:color="auto" w:fill="FFFFFF"/>
            <w:vAlign w:val="center"/>
          </w:tcPr>
          <w:p w14:paraId="14B6B732" w14:textId="77777777" w:rsidR="00B85F58" w:rsidRDefault="00B85F58" w:rsidP="007104B9">
            <w:pPr>
              <w:pStyle w:val="Header"/>
            </w:pPr>
            <w:r>
              <w:t>Revision Description</w:t>
            </w:r>
          </w:p>
        </w:tc>
        <w:tc>
          <w:tcPr>
            <w:tcW w:w="7583" w:type="dxa"/>
            <w:gridSpan w:val="3"/>
            <w:tcBorders>
              <w:bottom w:val="single" w:sz="4" w:space="0" w:color="auto"/>
            </w:tcBorders>
            <w:vAlign w:val="center"/>
          </w:tcPr>
          <w:p w14:paraId="409EAD51" w14:textId="5E31A8C9" w:rsidR="00B85F58" w:rsidRPr="004D7F43" w:rsidRDefault="00EF69B8" w:rsidP="007104B9">
            <w:pPr>
              <w:pBdr>
                <w:top w:val="nil"/>
                <w:left w:val="nil"/>
                <w:bottom w:val="nil"/>
                <w:right w:val="nil"/>
                <w:between w:val="nil"/>
              </w:pBdr>
              <w:spacing w:before="120" w:after="120"/>
              <w:rPr>
                <w:rFonts w:ascii="Arial" w:eastAsia="Arial" w:hAnsi="Arial" w:cs="Arial"/>
                <w:color w:val="000000"/>
              </w:rPr>
            </w:pPr>
            <w:r w:rsidRPr="004E6E82">
              <w:rPr>
                <w:rFonts w:ascii="Arial" w:eastAsia="Arial" w:hAnsi="Arial" w:cs="Arial"/>
                <w:color w:val="000000"/>
              </w:rPr>
              <w:t>This Nodal Operating Guide Revision Request (NOGRR) establishes a process by which Loads may operate as a</w:t>
            </w:r>
            <w:r w:rsidR="001206B0">
              <w:rPr>
                <w:rFonts w:ascii="Arial" w:eastAsia="Arial" w:hAnsi="Arial" w:cs="Arial"/>
                <w:color w:val="000000"/>
              </w:rPr>
              <w:t>n</w:t>
            </w:r>
            <w:r w:rsidRPr="004E6E82">
              <w:rPr>
                <w:rFonts w:ascii="Arial" w:eastAsia="Arial" w:hAnsi="Arial" w:cs="Arial"/>
                <w:color w:val="000000"/>
              </w:rPr>
              <w:t xml:space="preserve"> </w:t>
            </w:r>
            <w:r>
              <w:rPr>
                <w:rFonts w:ascii="Arial" w:eastAsia="Arial" w:hAnsi="Arial" w:cs="Arial"/>
                <w:color w:val="000000"/>
              </w:rPr>
              <w:t>E</w:t>
            </w:r>
            <w:r w:rsidRPr="004E6E82">
              <w:rPr>
                <w:rFonts w:ascii="Arial" w:eastAsia="Arial" w:hAnsi="Arial" w:cs="Arial"/>
                <w:color w:val="000000"/>
              </w:rPr>
              <w:t xml:space="preserve">arly </w:t>
            </w:r>
            <w:r>
              <w:rPr>
                <w:rFonts w:ascii="Arial" w:eastAsia="Arial" w:hAnsi="Arial" w:cs="Arial"/>
                <w:color w:val="000000"/>
              </w:rPr>
              <w:t>C</w:t>
            </w:r>
            <w:r w:rsidRPr="004E6E82">
              <w:rPr>
                <w:rFonts w:ascii="Arial" w:eastAsia="Arial" w:hAnsi="Arial" w:cs="Arial"/>
                <w:color w:val="000000"/>
              </w:rPr>
              <w:t xml:space="preserve">urtailment Load </w:t>
            </w:r>
            <w:r>
              <w:rPr>
                <w:rFonts w:ascii="Arial" w:eastAsia="Arial" w:hAnsi="Arial" w:cs="Arial"/>
                <w:color w:val="000000"/>
              </w:rPr>
              <w:t xml:space="preserve">(ECL) </w:t>
            </w:r>
            <w:r w:rsidRPr="004E6E82">
              <w:rPr>
                <w:rFonts w:ascii="Arial" w:eastAsia="Arial" w:hAnsi="Arial" w:cs="Arial"/>
                <w:color w:val="000000"/>
              </w:rPr>
              <w:t xml:space="preserve">so that they can be accounted for differently in Load </w:t>
            </w:r>
            <w:r>
              <w:rPr>
                <w:rFonts w:ascii="Arial" w:eastAsia="Arial" w:hAnsi="Arial" w:cs="Arial"/>
                <w:color w:val="000000"/>
              </w:rPr>
              <w:t>s</w:t>
            </w:r>
            <w:r w:rsidRPr="004E6E82">
              <w:rPr>
                <w:rFonts w:ascii="Arial" w:eastAsia="Arial" w:hAnsi="Arial" w:cs="Arial"/>
                <w:color w:val="000000"/>
              </w:rPr>
              <w:t>hed tables than other Loads.</w:t>
            </w:r>
            <w:r w:rsidR="00B85F58" w:rsidRPr="004E6E82">
              <w:rPr>
                <w:rFonts w:ascii="Arial" w:eastAsia="Arial" w:hAnsi="Arial" w:cs="Arial"/>
                <w:color w:val="000000"/>
              </w:rPr>
              <w:t xml:space="preserve">  </w:t>
            </w:r>
          </w:p>
        </w:tc>
      </w:tr>
      <w:tr w:rsidR="00B85F58" w14:paraId="491BF5AF" w14:textId="77777777" w:rsidTr="007104B9">
        <w:trPr>
          <w:trHeight w:val="518"/>
        </w:trPr>
        <w:tc>
          <w:tcPr>
            <w:tcW w:w="2857" w:type="dxa"/>
            <w:gridSpan w:val="2"/>
            <w:shd w:val="clear" w:color="auto" w:fill="FFFFFF"/>
            <w:vAlign w:val="center"/>
          </w:tcPr>
          <w:p w14:paraId="1E275EF4" w14:textId="77777777" w:rsidR="00B85F58" w:rsidRDefault="00B85F58" w:rsidP="007104B9">
            <w:pPr>
              <w:pStyle w:val="Header"/>
            </w:pPr>
            <w:r>
              <w:t>Reason for Revision</w:t>
            </w:r>
          </w:p>
        </w:tc>
        <w:tc>
          <w:tcPr>
            <w:tcW w:w="7583" w:type="dxa"/>
            <w:gridSpan w:val="3"/>
            <w:vAlign w:val="center"/>
          </w:tcPr>
          <w:p w14:paraId="6772890F" w14:textId="114E103B" w:rsidR="00B85F58" w:rsidRDefault="00B85F58" w:rsidP="007104B9">
            <w:pPr>
              <w:pStyle w:val="NormalArial"/>
              <w:tabs>
                <w:tab w:val="left" w:pos="432"/>
              </w:tabs>
              <w:spacing w:before="120"/>
              <w:ind w:left="432" w:hanging="432"/>
              <w:rPr>
                <w:rFonts w:cs="Arial"/>
                <w:color w:val="000000"/>
              </w:rPr>
            </w:pPr>
            <w:r w:rsidRPr="006629C8">
              <w:object w:dxaOrig="225" w:dyaOrig="225" w14:anchorId="178D59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000FD29" w14:textId="3E30D6E6" w:rsidR="00B85F58" w:rsidRPr="00BD53C5" w:rsidRDefault="00B85F58" w:rsidP="007104B9">
            <w:pPr>
              <w:pStyle w:val="NormalArial"/>
              <w:tabs>
                <w:tab w:val="left" w:pos="432"/>
              </w:tabs>
              <w:spacing w:before="120"/>
              <w:ind w:left="432" w:hanging="432"/>
              <w:rPr>
                <w:rFonts w:cs="Arial"/>
                <w:color w:val="000000"/>
              </w:rPr>
            </w:pPr>
            <w:r w:rsidRPr="00CD242D">
              <w:object w:dxaOrig="225" w:dyaOrig="225" w14:anchorId="24B77E66">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0FCD946" w14:textId="7A7C2CD1" w:rsidR="00B85F58" w:rsidRPr="00BD53C5" w:rsidRDefault="00B85F58" w:rsidP="007104B9">
            <w:pPr>
              <w:pStyle w:val="NormalArial"/>
              <w:spacing w:before="120"/>
              <w:ind w:left="432" w:hanging="432"/>
              <w:rPr>
                <w:rFonts w:cs="Arial"/>
                <w:color w:val="000000"/>
              </w:rPr>
            </w:pPr>
            <w:r w:rsidRPr="006629C8">
              <w:object w:dxaOrig="225" w:dyaOrig="225" w14:anchorId="2E78DC62">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F2821ED" w14:textId="6AC62370" w:rsidR="00B85F58" w:rsidRDefault="00B85F58" w:rsidP="007104B9">
            <w:pPr>
              <w:pStyle w:val="NormalArial"/>
              <w:spacing w:before="120"/>
              <w:rPr>
                <w:iCs/>
                <w:kern w:val="24"/>
              </w:rPr>
            </w:pPr>
            <w:r w:rsidRPr="006629C8">
              <w:object w:dxaOrig="225" w:dyaOrig="225" w14:anchorId="6DAB6075">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71AA7695" w14:textId="5DC63D44" w:rsidR="00B85F58" w:rsidRDefault="00B85F58" w:rsidP="007104B9">
            <w:pPr>
              <w:pStyle w:val="NormalArial"/>
              <w:spacing w:before="120"/>
              <w:rPr>
                <w:iCs/>
                <w:kern w:val="24"/>
              </w:rPr>
            </w:pPr>
            <w:r w:rsidRPr="006629C8">
              <w:object w:dxaOrig="225" w:dyaOrig="225" w14:anchorId="62A065EF">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33942B24" w14:textId="4E23F481" w:rsidR="00B85F58" w:rsidRPr="00CD242D" w:rsidRDefault="00B85F58" w:rsidP="007104B9">
            <w:pPr>
              <w:pStyle w:val="NormalArial"/>
              <w:spacing w:before="120"/>
              <w:rPr>
                <w:rFonts w:cs="Arial"/>
                <w:color w:val="000000"/>
              </w:rPr>
            </w:pPr>
            <w:r w:rsidRPr="006629C8">
              <w:object w:dxaOrig="225" w:dyaOrig="225" w14:anchorId="3E735E5C">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5647C50A" w14:textId="77777777" w:rsidR="00B85F58" w:rsidRDefault="00B85F58" w:rsidP="007104B9">
            <w:pPr>
              <w:pStyle w:val="NormalArial"/>
              <w:rPr>
                <w:i/>
                <w:sz w:val="20"/>
                <w:szCs w:val="20"/>
              </w:rPr>
            </w:pPr>
          </w:p>
          <w:p w14:paraId="1A5EFCFB" w14:textId="77777777" w:rsidR="00B85F58" w:rsidRPr="00087A06" w:rsidRDefault="00B85F58" w:rsidP="007104B9">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B85F58" w14:paraId="6D5470EA" w14:textId="77777777" w:rsidTr="007104B9">
        <w:trPr>
          <w:trHeight w:val="518"/>
        </w:trPr>
        <w:tc>
          <w:tcPr>
            <w:tcW w:w="2857" w:type="dxa"/>
            <w:gridSpan w:val="2"/>
            <w:shd w:val="clear" w:color="auto" w:fill="FFFFFF"/>
            <w:vAlign w:val="center"/>
          </w:tcPr>
          <w:p w14:paraId="50AD25DF" w14:textId="77777777" w:rsidR="00B85F58" w:rsidRDefault="00B85F58" w:rsidP="007104B9">
            <w:pPr>
              <w:pStyle w:val="Header"/>
            </w:pPr>
            <w:r>
              <w:lastRenderedPageBreak/>
              <w:t>Justification of Reason for Revision and Market Impacts</w:t>
            </w:r>
          </w:p>
        </w:tc>
        <w:tc>
          <w:tcPr>
            <w:tcW w:w="7583" w:type="dxa"/>
            <w:gridSpan w:val="3"/>
            <w:vAlign w:val="center"/>
          </w:tcPr>
          <w:p w14:paraId="1D92BA0D" w14:textId="77777777" w:rsidR="00B85F58" w:rsidRPr="00513836" w:rsidRDefault="00B85F58" w:rsidP="007104B9">
            <w:pPr>
              <w:pBdr>
                <w:top w:val="nil"/>
                <w:left w:val="nil"/>
                <w:bottom w:val="nil"/>
                <w:right w:val="nil"/>
                <w:between w:val="nil"/>
              </w:pBdr>
              <w:shd w:val="clear" w:color="auto" w:fill="FFFFFF"/>
              <w:spacing w:before="120" w:after="120"/>
              <w:rPr>
                <w:rFonts w:ascii="Arial" w:eastAsia="Arial" w:hAnsi="Arial" w:cs="Arial"/>
                <w:color w:val="000000"/>
              </w:rPr>
            </w:pPr>
            <w:r w:rsidRPr="00BA4E50">
              <w:rPr>
                <w:rFonts w:ascii="Arial" w:eastAsia="Arial" w:hAnsi="Arial" w:cs="Arial"/>
                <w:color w:val="000000"/>
              </w:rPr>
              <w:t xml:space="preserve">This </w:t>
            </w:r>
            <w:r>
              <w:rPr>
                <w:rFonts w:ascii="Arial" w:eastAsia="Arial" w:hAnsi="Arial" w:cs="Arial"/>
                <w:color w:val="000000"/>
              </w:rPr>
              <w:t>NOGRR</w:t>
            </w:r>
            <w:r w:rsidRPr="00513836">
              <w:rPr>
                <w:rFonts w:ascii="Arial" w:eastAsia="Arial" w:hAnsi="Arial" w:cs="Arial"/>
                <w:color w:val="000000"/>
              </w:rPr>
              <w:t xml:space="preserve"> establish</w:t>
            </w:r>
            <w:r>
              <w:rPr>
                <w:rFonts w:ascii="Arial" w:eastAsia="Arial" w:hAnsi="Arial" w:cs="Arial"/>
                <w:color w:val="000000"/>
              </w:rPr>
              <w:t>es</w:t>
            </w:r>
            <w:r w:rsidRPr="00513836">
              <w:rPr>
                <w:rFonts w:ascii="Arial" w:eastAsia="Arial" w:hAnsi="Arial" w:cs="Arial"/>
                <w:color w:val="000000"/>
              </w:rPr>
              <w:t xml:space="preserve"> a process by which </w:t>
            </w:r>
            <w:r>
              <w:rPr>
                <w:rFonts w:ascii="Arial" w:eastAsia="Arial" w:hAnsi="Arial" w:cs="Arial"/>
                <w:color w:val="000000"/>
              </w:rPr>
              <w:t>L</w:t>
            </w:r>
            <w:r w:rsidRPr="00513836">
              <w:rPr>
                <w:rFonts w:ascii="Arial" w:eastAsia="Arial" w:hAnsi="Arial" w:cs="Arial"/>
                <w:color w:val="000000"/>
              </w:rPr>
              <w:t xml:space="preserve">oads may inform ERCOT that the </w:t>
            </w:r>
            <w:r>
              <w:rPr>
                <w:rFonts w:ascii="Arial" w:eastAsia="Arial" w:hAnsi="Arial" w:cs="Arial"/>
                <w:color w:val="000000"/>
              </w:rPr>
              <w:t>L</w:t>
            </w:r>
            <w:r w:rsidRPr="00513836">
              <w:rPr>
                <w:rFonts w:ascii="Arial" w:eastAsia="Arial" w:hAnsi="Arial" w:cs="Arial"/>
                <w:color w:val="000000"/>
              </w:rPr>
              <w:t xml:space="preserve">oad consumer is willing to curtail in the event of a </w:t>
            </w:r>
            <w:r>
              <w:rPr>
                <w:rFonts w:ascii="Arial" w:eastAsia="Arial" w:hAnsi="Arial" w:cs="Arial"/>
                <w:color w:val="000000"/>
              </w:rPr>
              <w:t>Physical Responsive Capability (</w:t>
            </w:r>
            <w:r w:rsidRPr="00513836">
              <w:rPr>
                <w:rFonts w:ascii="Arial" w:eastAsia="Arial" w:hAnsi="Arial" w:cs="Arial"/>
                <w:color w:val="000000"/>
              </w:rPr>
              <w:t>PRC</w:t>
            </w:r>
            <w:r>
              <w:rPr>
                <w:rFonts w:ascii="Arial" w:eastAsia="Arial" w:hAnsi="Arial" w:cs="Arial"/>
                <w:color w:val="000000"/>
              </w:rPr>
              <w:t>)</w:t>
            </w:r>
            <w:r w:rsidRPr="00513836">
              <w:rPr>
                <w:rFonts w:ascii="Arial" w:eastAsia="Arial" w:hAnsi="Arial" w:cs="Arial"/>
                <w:color w:val="000000"/>
              </w:rPr>
              <w:t xml:space="preserve"> shortfall as defined in </w:t>
            </w:r>
            <w:r>
              <w:rPr>
                <w:rFonts w:ascii="Arial" w:eastAsia="Arial" w:hAnsi="Arial" w:cs="Arial"/>
                <w:color w:val="000000"/>
              </w:rPr>
              <w:t xml:space="preserve">Section </w:t>
            </w:r>
            <w:r w:rsidRPr="00513836">
              <w:rPr>
                <w:rFonts w:ascii="Arial" w:eastAsia="Arial" w:hAnsi="Arial" w:cs="Arial"/>
                <w:color w:val="000000"/>
              </w:rPr>
              <w:t xml:space="preserve">4.5.3.1 in order to help utilities and ERCOT properly account for Load </w:t>
            </w:r>
            <w:r>
              <w:rPr>
                <w:rFonts w:ascii="Arial" w:eastAsia="Arial" w:hAnsi="Arial" w:cs="Arial"/>
                <w:color w:val="000000"/>
              </w:rPr>
              <w:t>s</w:t>
            </w:r>
            <w:r w:rsidRPr="00513836">
              <w:rPr>
                <w:rFonts w:ascii="Arial" w:eastAsia="Arial" w:hAnsi="Arial" w:cs="Arial"/>
                <w:color w:val="000000"/>
              </w:rPr>
              <w:t>hed obligations.</w:t>
            </w:r>
          </w:p>
          <w:p w14:paraId="20F836A1" w14:textId="77777777" w:rsidR="00B85F58" w:rsidRPr="00625E5D" w:rsidRDefault="00B85F58" w:rsidP="007104B9">
            <w:pPr>
              <w:pStyle w:val="NormalArial"/>
              <w:spacing w:before="120" w:after="120"/>
              <w:rPr>
                <w:iCs/>
                <w:kern w:val="24"/>
              </w:rPr>
            </w:pPr>
            <w:r w:rsidRPr="00513836">
              <w:rPr>
                <w:rFonts w:cs="Arial"/>
                <w:color w:val="000000"/>
              </w:rPr>
              <w:t xml:space="preserve">This process is necessary so that utilities with large </w:t>
            </w:r>
            <w:r>
              <w:rPr>
                <w:rFonts w:cs="Arial"/>
                <w:color w:val="000000"/>
              </w:rPr>
              <w:t>L</w:t>
            </w:r>
            <w:r w:rsidRPr="00513836">
              <w:rPr>
                <w:rFonts w:cs="Arial"/>
                <w:color w:val="000000"/>
              </w:rPr>
              <w:t xml:space="preserve">oads that will be </w:t>
            </w:r>
            <w:r>
              <w:rPr>
                <w:rFonts w:cs="Arial"/>
                <w:color w:val="000000"/>
              </w:rPr>
              <w:t>Off-Line</w:t>
            </w:r>
            <w:r w:rsidRPr="00513836">
              <w:rPr>
                <w:rFonts w:cs="Arial"/>
                <w:color w:val="000000"/>
              </w:rPr>
              <w:t xml:space="preserve"> during emergency operations don’t impact that utility’s expected </w:t>
            </w:r>
            <w:r>
              <w:rPr>
                <w:rFonts w:cs="Arial"/>
                <w:color w:val="000000"/>
              </w:rPr>
              <w:t>L</w:t>
            </w:r>
            <w:r w:rsidRPr="00513836">
              <w:rPr>
                <w:rFonts w:cs="Arial"/>
                <w:color w:val="000000"/>
              </w:rPr>
              <w:t xml:space="preserve">oad shed obligations.  For example, a utility that typically has 200 MW of </w:t>
            </w:r>
            <w:r w:rsidRPr="00BA4E50">
              <w:rPr>
                <w:rFonts w:cs="Arial"/>
                <w:color w:val="000000"/>
              </w:rPr>
              <w:t>Demand</w:t>
            </w:r>
            <w:r w:rsidRPr="00BA4E50" w:rsidDel="00BA4E50">
              <w:rPr>
                <w:rFonts w:cs="Arial"/>
                <w:color w:val="000000"/>
              </w:rPr>
              <w:t xml:space="preserve"> </w:t>
            </w:r>
            <w:r w:rsidRPr="00513836">
              <w:rPr>
                <w:rFonts w:cs="Arial"/>
                <w:color w:val="000000"/>
              </w:rPr>
              <w:t xml:space="preserve">may have a new customer that is adding 800 MW of </w:t>
            </w:r>
            <w:r w:rsidRPr="00BA4E50">
              <w:rPr>
                <w:rFonts w:cs="Arial"/>
                <w:color w:val="000000"/>
              </w:rPr>
              <w:t>Demand</w:t>
            </w:r>
            <w:r w:rsidRPr="00513836">
              <w:rPr>
                <w:rFonts w:cs="Arial"/>
                <w:color w:val="000000"/>
              </w:rPr>
              <w:t xml:space="preserve">.  If they are expected to shed 5% of their Load during an emergency, then the Load shed obligation would increase from 10 MW to 50 MW. </w:t>
            </w:r>
            <w:r>
              <w:rPr>
                <w:rFonts w:cs="Arial"/>
                <w:color w:val="000000"/>
              </w:rPr>
              <w:t xml:space="preserve"> </w:t>
            </w:r>
            <w:r w:rsidRPr="00513836">
              <w:rPr>
                <w:rFonts w:cs="Arial"/>
                <w:color w:val="000000"/>
              </w:rPr>
              <w:t xml:space="preserve">If the new 800 MW customer will actually be </w:t>
            </w:r>
            <w:r w:rsidRPr="00BA4E50">
              <w:rPr>
                <w:rFonts w:cs="Arial"/>
                <w:color w:val="000000"/>
              </w:rPr>
              <w:t>Off-Line</w:t>
            </w:r>
            <w:r w:rsidRPr="00513836">
              <w:rPr>
                <w:rFonts w:cs="Arial"/>
                <w:color w:val="000000"/>
              </w:rPr>
              <w:t xml:space="preserve">, then it should have no incremental impact on the utility’s </w:t>
            </w:r>
            <w:r>
              <w:rPr>
                <w:rFonts w:cs="Arial"/>
                <w:color w:val="000000"/>
              </w:rPr>
              <w:t>L</w:t>
            </w:r>
            <w:r w:rsidRPr="00513836">
              <w:rPr>
                <w:rFonts w:cs="Arial"/>
                <w:color w:val="000000"/>
              </w:rPr>
              <w:t>oad shed obligation.</w:t>
            </w:r>
          </w:p>
        </w:tc>
      </w:tr>
      <w:tr w:rsidR="00B85F58" w14:paraId="46450A96" w14:textId="77777777" w:rsidTr="007104B9">
        <w:trPr>
          <w:trHeight w:val="518"/>
        </w:trPr>
        <w:tc>
          <w:tcPr>
            <w:tcW w:w="2857" w:type="dxa"/>
            <w:gridSpan w:val="2"/>
            <w:shd w:val="clear" w:color="auto" w:fill="FFFFFF"/>
            <w:vAlign w:val="center"/>
          </w:tcPr>
          <w:p w14:paraId="5B7CA436" w14:textId="77777777" w:rsidR="00B85F58" w:rsidRDefault="00B85F58" w:rsidP="007104B9">
            <w:pPr>
              <w:pStyle w:val="Header"/>
            </w:pPr>
            <w:r>
              <w:t>ROS Decision</w:t>
            </w:r>
          </w:p>
        </w:tc>
        <w:tc>
          <w:tcPr>
            <w:tcW w:w="7583" w:type="dxa"/>
            <w:gridSpan w:val="3"/>
            <w:vAlign w:val="center"/>
          </w:tcPr>
          <w:p w14:paraId="7C3F8213" w14:textId="77777777" w:rsidR="00B85F58" w:rsidRDefault="00B85F58" w:rsidP="007104B9">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 xml:space="preserve">On 7/11/24, ROS voted unanimously to </w:t>
            </w:r>
            <w:r w:rsidRPr="00087A06">
              <w:rPr>
                <w:rFonts w:ascii="Arial" w:eastAsia="Arial" w:hAnsi="Arial" w:cs="Arial"/>
                <w:color w:val="000000"/>
              </w:rPr>
              <w:t xml:space="preserve">table NOGRR265 and refer the issue to </w:t>
            </w:r>
            <w:r>
              <w:rPr>
                <w:rFonts w:ascii="Arial" w:eastAsia="Arial" w:hAnsi="Arial" w:cs="Arial"/>
                <w:color w:val="000000"/>
              </w:rPr>
              <w:t>Operations Working Group (</w:t>
            </w:r>
            <w:r w:rsidRPr="00087A06">
              <w:rPr>
                <w:rFonts w:ascii="Arial" w:eastAsia="Arial" w:hAnsi="Arial" w:cs="Arial"/>
                <w:color w:val="000000"/>
              </w:rPr>
              <w:t>OWG</w:t>
            </w:r>
            <w:r>
              <w:rPr>
                <w:rFonts w:ascii="Arial" w:eastAsia="Arial" w:hAnsi="Arial" w:cs="Arial"/>
                <w:color w:val="000000"/>
              </w:rPr>
              <w:t>).  All Market Segments participated in the vote.</w:t>
            </w:r>
          </w:p>
          <w:p w14:paraId="57B49856" w14:textId="07CF4DA7" w:rsidR="00E2780D" w:rsidRPr="00BA4E50" w:rsidRDefault="00E2780D" w:rsidP="007104B9">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3/6/25, ROS voted unanimously t</w:t>
            </w:r>
            <w:r w:rsidRPr="00E2780D">
              <w:rPr>
                <w:rFonts w:ascii="Arial" w:eastAsia="Arial" w:hAnsi="Arial" w:cs="Arial"/>
                <w:color w:val="000000"/>
              </w:rPr>
              <w:t>o recommend approval of NOGRR265 as amended by the 2/6/25 ERCOT comments</w:t>
            </w:r>
            <w:r>
              <w:rPr>
                <w:rFonts w:ascii="Arial" w:eastAsia="Arial" w:hAnsi="Arial" w:cs="Arial"/>
                <w:color w:val="000000"/>
              </w:rPr>
              <w:t>.  All Market Segments participated in the vote.</w:t>
            </w:r>
          </w:p>
        </w:tc>
      </w:tr>
      <w:tr w:rsidR="00B85F58" w14:paraId="43DB5734" w14:textId="77777777" w:rsidTr="007104B9">
        <w:trPr>
          <w:trHeight w:val="518"/>
        </w:trPr>
        <w:tc>
          <w:tcPr>
            <w:tcW w:w="2857" w:type="dxa"/>
            <w:gridSpan w:val="2"/>
            <w:tcBorders>
              <w:bottom w:val="single" w:sz="4" w:space="0" w:color="auto"/>
            </w:tcBorders>
            <w:shd w:val="clear" w:color="auto" w:fill="FFFFFF"/>
            <w:vAlign w:val="center"/>
          </w:tcPr>
          <w:p w14:paraId="61B3F32F" w14:textId="77777777" w:rsidR="00B85F58" w:rsidRDefault="00B85F58" w:rsidP="007104B9">
            <w:pPr>
              <w:pStyle w:val="Header"/>
              <w:spacing w:before="120" w:after="120"/>
            </w:pPr>
            <w:r>
              <w:t>Summary of ROS Discussion</w:t>
            </w:r>
          </w:p>
        </w:tc>
        <w:tc>
          <w:tcPr>
            <w:tcW w:w="7583" w:type="dxa"/>
            <w:gridSpan w:val="3"/>
            <w:tcBorders>
              <w:bottom w:val="single" w:sz="4" w:space="0" w:color="auto"/>
            </w:tcBorders>
            <w:vAlign w:val="center"/>
          </w:tcPr>
          <w:p w14:paraId="350F8E5C" w14:textId="77777777" w:rsidR="00B85F58" w:rsidRDefault="00B85F58" w:rsidP="007104B9">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7/11/24, the sponsor provided an overview of NOGRR265, confirmed that there was no longer a need for urgency, and requested that NOGRR265 be referred to OWG.  Participants referenced comments expected from multiple parties.</w:t>
            </w:r>
          </w:p>
          <w:p w14:paraId="4F8531FB" w14:textId="0D5DFD9E" w:rsidR="00E2780D" w:rsidRPr="00BA4E50" w:rsidRDefault="00E2780D" w:rsidP="001206B0">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 xml:space="preserve">On 3/6/25, </w:t>
            </w:r>
            <w:r w:rsidR="00B90B44">
              <w:rPr>
                <w:rFonts w:ascii="Arial" w:eastAsia="Arial" w:hAnsi="Arial" w:cs="Arial"/>
                <w:color w:val="000000"/>
              </w:rPr>
              <w:t>ROS reviewed the 2/6/25 ERCOT comments.  ERCOT Staff c</w:t>
            </w:r>
            <w:r w:rsidR="001206B0">
              <w:rPr>
                <w:rFonts w:ascii="Arial" w:eastAsia="Arial" w:hAnsi="Arial" w:cs="Arial"/>
                <w:color w:val="000000"/>
              </w:rPr>
              <w:t>larified</w:t>
            </w:r>
            <w:r w:rsidR="00B90B44">
              <w:rPr>
                <w:rFonts w:ascii="Arial" w:eastAsia="Arial" w:hAnsi="Arial" w:cs="Arial"/>
                <w:color w:val="000000"/>
              </w:rPr>
              <w:t xml:space="preserve"> that NOGRR265 removes ECL </w:t>
            </w:r>
            <w:r w:rsidR="001206B0">
              <w:rPr>
                <w:rFonts w:ascii="Arial" w:eastAsia="Arial" w:hAnsi="Arial" w:cs="Arial"/>
                <w:color w:val="000000"/>
              </w:rPr>
              <w:t xml:space="preserve">from all </w:t>
            </w:r>
            <w:r w:rsidR="008C3F22">
              <w:rPr>
                <w:rFonts w:ascii="Arial" w:eastAsia="Arial" w:hAnsi="Arial" w:cs="Arial"/>
                <w:color w:val="000000"/>
              </w:rPr>
              <w:t>L</w:t>
            </w:r>
            <w:r w:rsidR="001206B0">
              <w:rPr>
                <w:rFonts w:ascii="Arial" w:eastAsia="Arial" w:hAnsi="Arial" w:cs="Arial"/>
                <w:color w:val="000000"/>
              </w:rPr>
              <w:t xml:space="preserve">oad </w:t>
            </w:r>
            <w:r w:rsidR="008C3F22">
              <w:rPr>
                <w:rFonts w:ascii="Arial" w:eastAsia="Arial" w:hAnsi="Arial" w:cs="Arial"/>
                <w:color w:val="000000"/>
              </w:rPr>
              <w:t>R</w:t>
            </w:r>
            <w:r w:rsidR="001206B0">
              <w:rPr>
                <w:rFonts w:ascii="Arial" w:eastAsia="Arial" w:hAnsi="Arial" w:cs="Arial"/>
                <w:color w:val="000000"/>
              </w:rPr>
              <w:t xml:space="preserve">atio </w:t>
            </w:r>
            <w:r w:rsidR="008C3F22">
              <w:rPr>
                <w:rFonts w:ascii="Arial" w:eastAsia="Arial" w:hAnsi="Arial" w:cs="Arial"/>
                <w:color w:val="000000"/>
              </w:rPr>
              <w:t>S</w:t>
            </w:r>
            <w:r w:rsidR="001206B0">
              <w:rPr>
                <w:rFonts w:ascii="Arial" w:eastAsia="Arial" w:hAnsi="Arial" w:cs="Arial"/>
                <w:color w:val="000000"/>
              </w:rPr>
              <w:t xml:space="preserve">hare </w:t>
            </w:r>
            <w:r w:rsidR="008C3F22">
              <w:rPr>
                <w:rFonts w:ascii="Arial" w:eastAsia="Arial" w:hAnsi="Arial" w:cs="Arial"/>
                <w:color w:val="000000"/>
              </w:rPr>
              <w:t xml:space="preserve">(LRS) </w:t>
            </w:r>
            <w:r w:rsidR="001206B0">
              <w:rPr>
                <w:rFonts w:ascii="Arial" w:eastAsia="Arial" w:hAnsi="Arial" w:cs="Arial"/>
                <w:color w:val="000000"/>
              </w:rPr>
              <w:t>calculations.</w:t>
            </w:r>
          </w:p>
        </w:tc>
      </w:tr>
    </w:tbl>
    <w:p w14:paraId="09C299EC"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85F58" w:rsidRPr="001D0AB6" w14:paraId="5620304D" w14:textId="77777777" w:rsidTr="007104B9">
        <w:trPr>
          <w:trHeight w:val="432"/>
        </w:trPr>
        <w:tc>
          <w:tcPr>
            <w:tcW w:w="10440" w:type="dxa"/>
            <w:gridSpan w:val="2"/>
            <w:shd w:val="clear" w:color="auto" w:fill="FFFFFF"/>
            <w:vAlign w:val="center"/>
          </w:tcPr>
          <w:p w14:paraId="3C7B029E" w14:textId="77777777" w:rsidR="00B85F58" w:rsidRPr="001D0AB6" w:rsidRDefault="00B85F58" w:rsidP="007104B9">
            <w:pPr>
              <w:ind w:hanging="2"/>
              <w:jc w:val="center"/>
              <w:rPr>
                <w:rFonts w:ascii="Arial" w:hAnsi="Arial"/>
                <w:b/>
              </w:rPr>
            </w:pPr>
            <w:r w:rsidRPr="001D0AB6">
              <w:rPr>
                <w:rFonts w:ascii="Arial" w:hAnsi="Arial"/>
                <w:b/>
              </w:rPr>
              <w:t>Opinions</w:t>
            </w:r>
          </w:p>
        </w:tc>
      </w:tr>
      <w:tr w:rsidR="00B85F58" w:rsidRPr="001D0AB6" w14:paraId="6FAE5BF7" w14:textId="77777777" w:rsidTr="007104B9">
        <w:trPr>
          <w:trHeight w:val="432"/>
        </w:trPr>
        <w:tc>
          <w:tcPr>
            <w:tcW w:w="2880" w:type="dxa"/>
            <w:shd w:val="clear" w:color="auto" w:fill="FFFFFF"/>
            <w:vAlign w:val="center"/>
          </w:tcPr>
          <w:p w14:paraId="2BE9F010" w14:textId="77777777" w:rsidR="00B85F58" w:rsidRPr="001D0AB6" w:rsidRDefault="00B85F58" w:rsidP="007104B9">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8AB537A" w14:textId="77777777" w:rsidR="00B85F58" w:rsidRPr="001D0AB6" w:rsidRDefault="00B85F58" w:rsidP="007104B9">
            <w:pPr>
              <w:spacing w:before="120" w:after="120"/>
              <w:ind w:hanging="2"/>
              <w:rPr>
                <w:rFonts w:ascii="Arial" w:hAnsi="Arial"/>
              </w:rPr>
            </w:pPr>
            <w:r>
              <w:rPr>
                <w:rFonts w:ascii="Arial" w:hAnsi="Arial"/>
              </w:rPr>
              <w:t>Not applicable</w:t>
            </w:r>
          </w:p>
        </w:tc>
      </w:tr>
      <w:tr w:rsidR="00B85F58" w:rsidRPr="001D0AB6" w14:paraId="225D342B" w14:textId="77777777" w:rsidTr="007104B9">
        <w:trPr>
          <w:trHeight w:val="432"/>
        </w:trPr>
        <w:tc>
          <w:tcPr>
            <w:tcW w:w="2880" w:type="dxa"/>
            <w:shd w:val="clear" w:color="auto" w:fill="FFFFFF"/>
            <w:vAlign w:val="center"/>
          </w:tcPr>
          <w:p w14:paraId="0F0AFB1C" w14:textId="77777777" w:rsidR="00B85F58" w:rsidRPr="001D0AB6" w:rsidRDefault="00B85F58" w:rsidP="007104B9">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335015B3" w14:textId="77777777" w:rsidR="00B85F58" w:rsidRPr="001D0AB6" w:rsidRDefault="00B85F58" w:rsidP="007104B9">
            <w:pPr>
              <w:spacing w:before="120" w:after="120"/>
              <w:ind w:hanging="2"/>
              <w:rPr>
                <w:rFonts w:ascii="Arial" w:hAnsi="Arial"/>
                <w:b/>
                <w:bCs/>
              </w:rPr>
            </w:pPr>
            <w:r w:rsidRPr="001D0AB6">
              <w:rPr>
                <w:rFonts w:ascii="Arial" w:hAnsi="Arial"/>
              </w:rPr>
              <w:t>To be determined</w:t>
            </w:r>
          </w:p>
        </w:tc>
      </w:tr>
      <w:tr w:rsidR="00B85F58" w:rsidRPr="001D0AB6" w14:paraId="118FBB8A" w14:textId="77777777" w:rsidTr="007104B9">
        <w:trPr>
          <w:trHeight w:val="432"/>
        </w:trPr>
        <w:tc>
          <w:tcPr>
            <w:tcW w:w="2880" w:type="dxa"/>
            <w:shd w:val="clear" w:color="auto" w:fill="FFFFFF"/>
            <w:vAlign w:val="center"/>
          </w:tcPr>
          <w:p w14:paraId="6CA71BAD" w14:textId="77777777" w:rsidR="00B85F58" w:rsidRPr="001D0AB6" w:rsidRDefault="00B85F58" w:rsidP="007104B9">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1DDB5AE" w14:textId="77777777" w:rsidR="00B85F58" w:rsidRPr="001D0AB6" w:rsidRDefault="00B85F58" w:rsidP="007104B9">
            <w:pPr>
              <w:spacing w:before="120" w:after="120"/>
              <w:ind w:hanging="2"/>
              <w:rPr>
                <w:rFonts w:ascii="Arial" w:hAnsi="Arial"/>
                <w:b/>
                <w:bCs/>
              </w:rPr>
            </w:pPr>
            <w:r w:rsidRPr="001D0AB6">
              <w:rPr>
                <w:rFonts w:ascii="Arial" w:hAnsi="Arial"/>
              </w:rPr>
              <w:t>To be determined</w:t>
            </w:r>
          </w:p>
        </w:tc>
      </w:tr>
      <w:tr w:rsidR="00B85F58" w:rsidRPr="001D0AB6" w14:paraId="50552E5A" w14:textId="77777777" w:rsidTr="007104B9">
        <w:trPr>
          <w:trHeight w:val="432"/>
        </w:trPr>
        <w:tc>
          <w:tcPr>
            <w:tcW w:w="2880" w:type="dxa"/>
            <w:shd w:val="clear" w:color="auto" w:fill="FFFFFF"/>
            <w:vAlign w:val="center"/>
          </w:tcPr>
          <w:p w14:paraId="521A631D" w14:textId="77777777" w:rsidR="00B85F58" w:rsidRPr="001D0AB6" w:rsidRDefault="00B85F58" w:rsidP="007104B9">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9594266" w14:textId="77777777" w:rsidR="00B85F58" w:rsidRPr="001D0AB6" w:rsidRDefault="00B85F58" w:rsidP="007104B9">
            <w:pPr>
              <w:spacing w:before="120" w:after="120"/>
              <w:ind w:hanging="2"/>
              <w:rPr>
                <w:rFonts w:ascii="Arial" w:hAnsi="Arial"/>
                <w:b/>
                <w:bCs/>
              </w:rPr>
            </w:pPr>
            <w:r w:rsidRPr="001D0AB6">
              <w:rPr>
                <w:rFonts w:ascii="Arial" w:hAnsi="Arial"/>
              </w:rPr>
              <w:t>To be determined</w:t>
            </w:r>
          </w:p>
        </w:tc>
      </w:tr>
    </w:tbl>
    <w:p w14:paraId="32794126" w14:textId="77777777" w:rsidR="00B85F58" w:rsidRDefault="00B85F5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85F58" w14:paraId="44FD973C" w14:textId="77777777" w:rsidTr="007104B9">
        <w:trPr>
          <w:cantSplit/>
          <w:trHeight w:val="432"/>
        </w:trPr>
        <w:tc>
          <w:tcPr>
            <w:tcW w:w="10440" w:type="dxa"/>
            <w:gridSpan w:val="2"/>
            <w:tcBorders>
              <w:top w:val="single" w:sz="4" w:space="0" w:color="auto"/>
            </w:tcBorders>
            <w:shd w:val="clear" w:color="auto" w:fill="FFFFFF"/>
            <w:vAlign w:val="center"/>
          </w:tcPr>
          <w:p w14:paraId="000117E0" w14:textId="77777777" w:rsidR="00B85F58" w:rsidRDefault="00B85F58" w:rsidP="007104B9">
            <w:pPr>
              <w:pStyle w:val="Header"/>
              <w:jc w:val="center"/>
            </w:pPr>
            <w:r>
              <w:lastRenderedPageBreak/>
              <w:t>Sponsor</w:t>
            </w:r>
          </w:p>
        </w:tc>
      </w:tr>
      <w:tr w:rsidR="00B85F58" w14:paraId="537D6B9D" w14:textId="77777777" w:rsidTr="007104B9">
        <w:trPr>
          <w:cantSplit/>
          <w:trHeight w:val="432"/>
        </w:trPr>
        <w:tc>
          <w:tcPr>
            <w:tcW w:w="2880" w:type="dxa"/>
            <w:shd w:val="clear" w:color="auto" w:fill="FFFFFF"/>
            <w:vAlign w:val="center"/>
          </w:tcPr>
          <w:p w14:paraId="4F9FAEBE" w14:textId="77777777" w:rsidR="00B85F58" w:rsidRPr="00B93CA0" w:rsidRDefault="00B85F58" w:rsidP="007104B9">
            <w:pPr>
              <w:pStyle w:val="Header"/>
              <w:rPr>
                <w:bCs w:val="0"/>
              </w:rPr>
            </w:pPr>
            <w:r w:rsidRPr="00B93CA0">
              <w:rPr>
                <w:bCs w:val="0"/>
              </w:rPr>
              <w:t>Name</w:t>
            </w:r>
          </w:p>
        </w:tc>
        <w:tc>
          <w:tcPr>
            <w:tcW w:w="7560" w:type="dxa"/>
            <w:shd w:val="clear" w:color="auto" w:fill="FFFFFF"/>
            <w:vAlign w:val="center"/>
          </w:tcPr>
          <w:p w14:paraId="3BFF7D79" w14:textId="77777777" w:rsidR="00B85F58" w:rsidRDefault="00B85F58" w:rsidP="007104B9">
            <w:pPr>
              <w:pStyle w:val="NormalArial"/>
            </w:pPr>
            <w:r>
              <w:rPr>
                <w:rFonts w:eastAsia="Arial" w:cs="Arial"/>
                <w:color w:val="000000"/>
              </w:rPr>
              <w:t>Joe Dan Wilson</w:t>
            </w:r>
          </w:p>
        </w:tc>
      </w:tr>
      <w:tr w:rsidR="00B85F58" w14:paraId="3EA41609" w14:textId="77777777" w:rsidTr="007104B9">
        <w:trPr>
          <w:cantSplit/>
          <w:trHeight w:val="432"/>
        </w:trPr>
        <w:tc>
          <w:tcPr>
            <w:tcW w:w="2880" w:type="dxa"/>
            <w:shd w:val="clear" w:color="auto" w:fill="FFFFFF"/>
            <w:vAlign w:val="center"/>
          </w:tcPr>
          <w:p w14:paraId="0D964C04" w14:textId="77777777" w:rsidR="00B85F58" w:rsidRPr="00B93CA0" w:rsidRDefault="00B85F58" w:rsidP="007104B9">
            <w:pPr>
              <w:pStyle w:val="Header"/>
              <w:rPr>
                <w:bCs w:val="0"/>
              </w:rPr>
            </w:pPr>
            <w:r w:rsidRPr="00B93CA0">
              <w:rPr>
                <w:bCs w:val="0"/>
              </w:rPr>
              <w:t>E-mail Address</w:t>
            </w:r>
          </w:p>
        </w:tc>
        <w:tc>
          <w:tcPr>
            <w:tcW w:w="7560" w:type="dxa"/>
            <w:shd w:val="clear" w:color="auto" w:fill="FFFFFF"/>
            <w:vAlign w:val="center"/>
          </w:tcPr>
          <w:p w14:paraId="59EEF118" w14:textId="77777777" w:rsidR="00B85F58" w:rsidRDefault="00D919D6" w:rsidP="007104B9">
            <w:pPr>
              <w:pStyle w:val="NormalArial"/>
            </w:pPr>
            <w:hyperlink r:id="rId20" w:history="1">
              <w:r w:rsidR="00B85F58" w:rsidRPr="00FE2729">
                <w:rPr>
                  <w:rStyle w:val="Hyperlink"/>
                  <w:rFonts w:eastAsia="Arial" w:cs="Arial"/>
                </w:rPr>
                <w:t>jwilson@gsec.coop</w:t>
              </w:r>
            </w:hyperlink>
          </w:p>
        </w:tc>
      </w:tr>
      <w:tr w:rsidR="00B85F58" w14:paraId="6353EE39" w14:textId="77777777" w:rsidTr="007104B9">
        <w:trPr>
          <w:cantSplit/>
          <w:trHeight w:val="432"/>
        </w:trPr>
        <w:tc>
          <w:tcPr>
            <w:tcW w:w="2880" w:type="dxa"/>
            <w:shd w:val="clear" w:color="auto" w:fill="FFFFFF"/>
            <w:vAlign w:val="center"/>
          </w:tcPr>
          <w:p w14:paraId="37EE3BD3" w14:textId="77777777" w:rsidR="00B85F58" w:rsidRPr="00B93CA0" w:rsidRDefault="00B85F58" w:rsidP="007104B9">
            <w:pPr>
              <w:pStyle w:val="Header"/>
              <w:rPr>
                <w:bCs w:val="0"/>
              </w:rPr>
            </w:pPr>
            <w:r w:rsidRPr="00B93CA0">
              <w:rPr>
                <w:bCs w:val="0"/>
              </w:rPr>
              <w:t>Company</w:t>
            </w:r>
          </w:p>
        </w:tc>
        <w:tc>
          <w:tcPr>
            <w:tcW w:w="7560" w:type="dxa"/>
            <w:shd w:val="clear" w:color="auto" w:fill="FFFFFF"/>
            <w:vAlign w:val="center"/>
          </w:tcPr>
          <w:p w14:paraId="4979DE5A" w14:textId="77777777" w:rsidR="00B85F58" w:rsidRDefault="00B85F58" w:rsidP="007104B9">
            <w:pPr>
              <w:pStyle w:val="NormalArial"/>
            </w:pPr>
            <w:r w:rsidRPr="00F372E1">
              <w:rPr>
                <w:rFonts w:eastAsia="Arial" w:cs="Arial"/>
                <w:color w:val="000000"/>
              </w:rPr>
              <w:t>Golden Spread Electric Cooperative</w:t>
            </w:r>
            <w:r>
              <w:rPr>
                <w:rFonts w:eastAsia="Arial" w:cs="Arial"/>
                <w:color w:val="000000"/>
              </w:rPr>
              <w:t xml:space="preserve"> (GSEC)</w:t>
            </w:r>
          </w:p>
        </w:tc>
      </w:tr>
      <w:tr w:rsidR="00B85F58" w14:paraId="7F175B8B" w14:textId="77777777" w:rsidTr="007104B9">
        <w:trPr>
          <w:cantSplit/>
          <w:trHeight w:val="432"/>
        </w:trPr>
        <w:tc>
          <w:tcPr>
            <w:tcW w:w="2880" w:type="dxa"/>
            <w:tcBorders>
              <w:bottom w:val="single" w:sz="4" w:space="0" w:color="auto"/>
            </w:tcBorders>
            <w:shd w:val="clear" w:color="auto" w:fill="FFFFFF"/>
            <w:vAlign w:val="center"/>
          </w:tcPr>
          <w:p w14:paraId="25E6DE25" w14:textId="77777777" w:rsidR="00B85F58" w:rsidRPr="00B93CA0" w:rsidRDefault="00B85F58" w:rsidP="007104B9">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24E4F853" w14:textId="77777777" w:rsidR="00B85F58" w:rsidRDefault="00B85F58" w:rsidP="007104B9">
            <w:pPr>
              <w:pStyle w:val="NormalArial"/>
            </w:pPr>
            <w:r>
              <w:rPr>
                <w:rFonts w:eastAsia="Arial" w:cs="Arial"/>
                <w:color w:val="000000"/>
              </w:rPr>
              <w:t>806-349-5210</w:t>
            </w:r>
          </w:p>
        </w:tc>
      </w:tr>
      <w:tr w:rsidR="00B85F58" w14:paraId="26E7A420" w14:textId="77777777" w:rsidTr="007104B9">
        <w:trPr>
          <w:cantSplit/>
          <w:trHeight w:val="432"/>
        </w:trPr>
        <w:tc>
          <w:tcPr>
            <w:tcW w:w="2880" w:type="dxa"/>
            <w:shd w:val="clear" w:color="auto" w:fill="FFFFFF"/>
            <w:vAlign w:val="center"/>
          </w:tcPr>
          <w:p w14:paraId="3E1FEA11" w14:textId="77777777" w:rsidR="00B85F58" w:rsidRPr="00B93CA0" w:rsidRDefault="00B85F58" w:rsidP="007104B9">
            <w:pPr>
              <w:pStyle w:val="Header"/>
              <w:rPr>
                <w:bCs w:val="0"/>
              </w:rPr>
            </w:pPr>
            <w:r>
              <w:rPr>
                <w:bCs w:val="0"/>
              </w:rPr>
              <w:t>Cell</w:t>
            </w:r>
            <w:r w:rsidRPr="00B93CA0">
              <w:rPr>
                <w:bCs w:val="0"/>
              </w:rPr>
              <w:t xml:space="preserve"> Number</w:t>
            </w:r>
          </w:p>
        </w:tc>
        <w:tc>
          <w:tcPr>
            <w:tcW w:w="7560" w:type="dxa"/>
            <w:shd w:val="clear" w:color="auto" w:fill="FFFFFF"/>
            <w:vAlign w:val="center"/>
          </w:tcPr>
          <w:p w14:paraId="696370B4" w14:textId="77777777" w:rsidR="00B85F58" w:rsidRDefault="00B85F58" w:rsidP="007104B9">
            <w:pPr>
              <w:pStyle w:val="NormalArial"/>
            </w:pPr>
            <w:r>
              <w:rPr>
                <w:rFonts w:eastAsia="Arial" w:cs="Arial"/>
                <w:color w:val="000000"/>
              </w:rPr>
              <w:t>806-340-1214</w:t>
            </w:r>
          </w:p>
        </w:tc>
      </w:tr>
      <w:tr w:rsidR="00B85F58" w14:paraId="0CB76CC5" w14:textId="77777777" w:rsidTr="007104B9">
        <w:trPr>
          <w:cantSplit/>
          <w:trHeight w:val="432"/>
        </w:trPr>
        <w:tc>
          <w:tcPr>
            <w:tcW w:w="2880" w:type="dxa"/>
            <w:tcBorders>
              <w:bottom w:val="single" w:sz="4" w:space="0" w:color="auto"/>
            </w:tcBorders>
            <w:shd w:val="clear" w:color="auto" w:fill="FFFFFF"/>
            <w:vAlign w:val="center"/>
          </w:tcPr>
          <w:p w14:paraId="1F902755" w14:textId="77777777" w:rsidR="00B85F58" w:rsidRPr="00B93CA0" w:rsidRDefault="00B85F58" w:rsidP="007104B9">
            <w:pPr>
              <w:pStyle w:val="Header"/>
              <w:rPr>
                <w:bCs w:val="0"/>
              </w:rPr>
            </w:pPr>
            <w:r>
              <w:rPr>
                <w:bCs w:val="0"/>
              </w:rPr>
              <w:t>Market Segment</w:t>
            </w:r>
          </w:p>
        </w:tc>
        <w:tc>
          <w:tcPr>
            <w:tcW w:w="7560" w:type="dxa"/>
            <w:tcBorders>
              <w:bottom w:val="single" w:sz="4" w:space="0" w:color="000000"/>
            </w:tcBorders>
            <w:shd w:val="clear" w:color="auto" w:fill="FFFFFF"/>
            <w:vAlign w:val="center"/>
          </w:tcPr>
          <w:p w14:paraId="7841BB32" w14:textId="77777777" w:rsidR="00B85F58" w:rsidRDefault="00B85F58" w:rsidP="007104B9">
            <w:pPr>
              <w:pStyle w:val="NormalArial"/>
            </w:pPr>
            <w:r>
              <w:rPr>
                <w:rFonts w:eastAsia="Arial" w:cs="Arial"/>
                <w:color w:val="000000"/>
              </w:rPr>
              <w:t>Cooperative</w:t>
            </w:r>
          </w:p>
        </w:tc>
      </w:tr>
    </w:tbl>
    <w:p w14:paraId="10499AC7" w14:textId="77777777" w:rsidR="00B85F58" w:rsidRDefault="00B85F5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85F58" w:rsidRPr="00D56D61" w14:paraId="5D13C199" w14:textId="77777777" w:rsidTr="007104B9">
        <w:trPr>
          <w:cantSplit/>
          <w:trHeight w:val="432"/>
        </w:trPr>
        <w:tc>
          <w:tcPr>
            <w:tcW w:w="10440" w:type="dxa"/>
            <w:gridSpan w:val="2"/>
            <w:vAlign w:val="center"/>
          </w:tcPr>
          <w:p w14:paraId="2FA16105" w14:textId="77777777" w:rsidR="00B85F58" w:rsidRPr="007C199B" w:rsidRDefault="00B85F58" w:rsidP="007104B9">
            <w:pPr>
              <w:pStyle w:val="NormalArial"/>
              <w:jc w:val="center"/>
              <w:rPr>
                <w:b/>
              </w:rPr>
            </w:pPr>
            <w:r w:rsidRPr="007C199B">
              <w:rPr>
                <w:b/>
              </w:rPr>
              <w:t>Market Rules Staff Contact</w:t>
            </w:r>
          </w:p>
        </w:tc>
      </w:tr>
      <w:tr w:rsidR="00B85F58" w:rsidRPr="00D56D61" w14:paraId="54F7A3E7" w14:textId="77777777" w:rsidTr="007104B9">
        <w:trPr>
          <w:cantSplit/>
          <w:trHeight w:val="432"/>
        </w:trPr>
        <w:tc>
          <w:tcPr>
            <w:tcW w:w="2880" w:type="dxa"/>
            <w:vAlign w:val="center"/>
          </w:tcPr>
          <w:p w14:paraId="59F7010B" w14:textId="77777777" w:rsidR="00B85F58" w:rsidRPr="007C199B" w:rsidRDefault="00B85F58" w:rsidP="007104B9">
            <w:pPr>
              <w:pStyle w:val="NormalArial"/>
              <w:rPr>
                <w:b/>
              </w:rPr>
            </w:pPr>
            <w:r w:rsidRPr="007C199B">
              <w:rPr>
                <w:b/>
              </w:rPr>
              <w:t>Name</w:t>
            </w:r>
          </w:p>
        </w:tc>
        <w:tc>
          <w:tcPr>
            <w:tcW w:w="7560" w:type="dxa"/>
            <w:vAlign w:val="center"/>
          </w:tcPr>
          <w:p w14:paraId="73EFE380" w14:textId="77777777" w:rsidR="00B85F58" w:rsidRPr="00D56D61" w:rsidRDefault="00B85F58" w:rsidP="007104B9">
            <w:pPr>
              <w:pStyle w:val="NormalArial"/>
            </w:pPr>
            <w:r>
              <w:t>Jordan Troublefield</w:t>
            </w:r>
          </w:p>
        </w:tc>
      </w:tr>
      <w:tr w:rsidR="00B85F58" w:rsidRPr="00D56D61" w14:paraId="1AF2FD25" w14:textId="77777777" w:rsidTr="007104B9">
        <w:trPr>
          <w:cantSplit/>
          <w:trHeight w:val="432"/>
        </w:trPr>
        <w:tc>
          <w:tcPr>
            <w:tcW w:w="2880" w:type="dxa"/>
            <w:vAlign w:val="center"/>
          </w:tcPr>
          <w:p w14:paraId="3B57BF3E" w14:textId="77777777" w:rsidR="00B85F58" w:rsidRPr="007C199B" w:rsidRDefault="00B85F58" w:rsidP="007104B9">
            <w:pPr>
              <w:pStyle w:val="NormalArial"/>
              <w:rPr>
                <w:b/>
              </w:rPr>
            </w:pPr>
            <w:r w:rsidRPr="007C199B">
              <w:rPr>
                <w:b/>
              </w:rPr>
              <w:t>E-Mail Address</w:t>
            </w:r>
          </w:p>
        </w:tc>
        <w:tc>
          <w:tcPr>
            <w:tcW w:w="7560" w:type="dxa"/>
            <w:vAlign w:val="center"/>
          </w:tcPr>
          <w:p w14:paraId="30507DB3" w14:textId="77777777" w:rsidR="00B85F58" w:rsidRPr="00D56D61" w:rsidRDefault="00D919D6" w:rsidP="007104B9">
            <w:pPr>
              <w:pStyle w:val="NormalArial"/>
            </w:pPr>
            <w:hyperlink r:id="rId21" w:history="1">
              <w:r w:rsidR="00B85F58" w:rsidRPr="00244236">
                <w:rPr>
                  <w:rStyle w:val="Hyperlink"/>
                </w:rPr>
                <w:t>Jordan.Troublefield@ercot.com</w:t>
              </w:r>
            </w:hyperlink>
            <w:r w:rsidR="00B85F58">
              <w:t xml:space="preserve"> </w:t>
            </w:r>
          </w:p>
        </w:tc>
      </w:tr>
      <w:tr w:rsidR="00B85F58" w:rsidRPr="005370B5" w14:paraId="739CB618" w14:textId="77777777" w:rsidTr="007104B9">
        <w:trPr>
          <w:cantSplit/>
          <w:trHeight w:val="432"/>
        </w:trPr>
        <w:tc>
          <w:tcPr>
            <w:tcW w:w="2880" w:type="dxa"/>
            <w:vAlign w:val="center"/>
          </w:tcPr>
          <w:p w14:paraId="76E621FF" w14:textId="77777777" w:rsidR="00B85F58" w:rsidRPr="007C199B" w:rsidRDefault="00B85F58" w:rsidP="007104B9">
            <w:pPr>
              <w:pStyle w:val="NormalArial"/>
              <w:rPr>
                <w:b/>
              </w:rPr>
            </w:pPr>
            <w:r w:rsidRPr="007C199B">
              <w:rPr>
                <w:b/>
              </w:rPr>
              <w:t>Phone Number</w:t>
            </w:r>
          </w:p>
        </w:tc>
        <w:tc>
          <w:tcPr>
            <w:tcW w:w="7560" w:type="dxa"/>
            <w:vAlign w:val="center"/>
          </w:tcPr>
          <w:p w14:paraId="75B31E42" w14:textId="77777777" w:rsidR="00B85F58" w:rsidRDefault="00B85F58" w:rsidP="007104B9">
            <w:pPr>
              <w:pStyle w:val="NormalArial"/>
            </w:pPr>
            <w:r w:rsidRPr="00513836">
              <w:t>512-248-6521</w:t>
            </w:r>
          </w:p>
        </w:tc>
      </w:tr>
    </w:tbl>
    <w:p w14:paraId="68376B09" w14:textId="77777777" w:rsidR="00B85F58" w:rsidRDefault="00B85F5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85F58" w:rsidRPr="001D0AB6" w14:paraId="43E9595C" w14:textId="77777777" w:rsidTr="007104B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58FACEA" w14:textId="77777777" w:rsidR="00B85F58" w:rsidRPr="001D0AB6" w:rsidRDefault="00B85F58" w:rsidP="007104B9">
            <w:pPr>
              <w:ind w:hanging="2"/>
              <w:jc w:val="center"/>
              <w:rPr>
                <w:rFonts w:ascii="Arial" w:hAnsi="Arial"/>
                <w:b/>
              </w:rPr>
            </w:pPr>
            <w:r w:rsidRPr="001D0AB6">
              <w:rPr>
                <w:rFonts w:ascii="Arial" w:hAnsi="Arial"/>
                <w:b/>
              </w:rPr>
              <w:t>Comments Received</w:t>
            </w:r>
          </w:p>
        </w:tc>
      </w:tr>
      <w:tr w:rsidR="00B85F58" w:rsidRPr="001D0AB6" w14:paraId="21486158"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15FBC8" w14:textId="77777777" w:rsidR="00B85F58" w:rsidRPr="001D0AB6" w:rsidRDefault="00B85F58" w:rsidP="007104B9">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690DEE" w14:textId="77777777" w:rsidR="00B85F58" w:rsidRPr="001D0AB6" w:rsidRDefault="00B85F58" w:rsidP="007104B9">
            <w:pPr>
              <w:ind w:hanging="2"/>
              <w:rPr>
                <w:rFonts w:ascii="Arial" w:hAnsi="Arial"/>
                <w:b/>
              </w:rPr>
            </w:pPr>
            <w:r w:rsidRPr="001D0AB6">
              <w:rPr>
                <w:rFonts w:ascii="Arial" w:hAnsi="Arial"/>
                <w:b/>
              </w:rPr>
              <w:t>Comment Summary</w:t>
            </w:r>
          </w:p>
        </w:tc>
      </w:tr>
      <w:tr w:rsidR="00B85F58" w:rsidRPr="001D0AB6" w14:paraId="415447C9"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CB2670" w14:textId="77777777" w:rsidR="00B85F58" w:rsidRPr="001D0AB6" w:rsidRDefault="00B85F58" w:rsidP="007104B9">
            <w:pPr>
              <w:tabs>
                <w:tab w:val="center" w:pos="4320"/>
                <w:tab w:val="right" w:pos="8640"/>
              </w:tabs>
              <w:rPr>
                <w:rFonts w:ascii="Arial" w:hAnsi="Arial"/>
              </w:rPr>
            </w:pPr>
            <w:r>
              <w:rPr>
                <w:rFonts w:ascii="Arial" w:hAnsi="Arial"/>
              </w:rPr>
              <w:t>ERCOT 071024</w:t>
            </w:r>
          </w:p>
        </w:tc>
        <w:tc>
          <w:tcPr>
            <w:tcW w:w="7560" w:type="dxa"/>
            <w:tcBorders>
              <w:top w:val="single" w:sz="4" w:space="0" w:color="auto"/>
              <w:left w:val="single" w:sz="4" w:space="0" w:color="auto"/>
              <w:bottom w:val="single" w:sz="4" w:space="0" w:color="auto"/>
              <w:right w:val="single" w:sz="4" w:space="0" w:color="auto"/>
            </w:tcBorders>
            <w:vAlign w:val="center"/>
          </w:tcPr>
          <w:p w14:paraId="3C8E7CBE" w14:textId="77777777" w:rsidR="00B85F58" w:rsidRPr="001D0AB6" w:rsidRDefault="00B85F58" w:rsidP="007104B9">
            <w:pPr>
              <w:spacing w:before="120" w:after="120"/>
              <w:rPr>
                <w:rFonts w:ascii="Arial" w:hAnsi="Arial"/>
              </w:rPr>
            </w:pPr>
            <w:r>
              <w:rPr>
                <w:rFonts w:ascii="Arial" w:hAnsi="Arial"/>
              </w:rPr>
              <w:t>Requested</w:t>
            </w:r>
            <w:r w:rsidRPr="00303D13">
              <w:rPr>
                <w:rFonts w:ascii="Arial" w:hAnsi="Arial"/>
              </w:rPr>
              <w:t xml:space="preserve"> ROS table NOGRR265 to provide </w:t>
            </w:r>
            <w:r>
              <w:rPr>
                <w:rFonts w:ascii="Arial" w:hAnsi="Arial"/>
              </w:rPr>
              <w:t xml:space="preserve">additional </w:t>
            </w:r>
            <w:r w:rsidRPr="00303D13">
              <w:rPr>
                <w:rFonts w:ascii="Arial" w:hAnsi="Arial"/>
              </w:rPr>
              <w:t>time to provide comments</w:t>
            </w:r>
          </w:p>
        </w:tc>
      </w:tr>
      <w:tr w:rsidR="00EF69B8" w:rsidRPr="001D0AB6" w14:paraId="493ADE80"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05FD66" w14:textId="590A6745" w:rsidR="00EF69B8" w:rsidRDefault="00EF69B8" w:rsidP="007104B9">
            <w:pPr>
              <w:tabs>
                <w:tab w:val="center" w:pos="4320"/>
                <w:tab w:val="right" w:pos="8640"/>
              </w:tabs>
              <w:rPr>
                <w:rFonts w:ascii="Arial" w:hAnsi="Arial"/>
              </w:rPr>
            </w:pPr>
            <w:r>
              <w:rPr>
                <w:rFonts w:ascii="Arial" w:hAnsi="Arial"/>
              </w:rPr>
              <w:t>Oncor 081424</w:t>
            </w:r>
          </w:p>
        </w:tc>
        <w:tc>
          <w:tcPr>
            <w:tcW w:w="7560" w:type="dxa"/>
            <w:tcBorders>
              <w:top w:val="single" w:sz="4" w:space="0" w:color="auto"/>
              <w:left w:val="single" w:sz="4" w:space="0" w:color="auto"/>
              <w:bottom w:val="single" w:sz="4" w:space="0" w:color="auto"/>
              <w:right w:val="single" w:sz="4" w:space="0" w:color="auto"/>
            </w:tcBorders>
            <w:vAlign w:val="center"/>
          </w:tcPr>
          <w:p w14:paraId="04D70DD9" w14:textId="3BBC8FC1" w:rsidR="00EF69B8" w:rsidRDefault="00A43B84" w:rsidP="00EF69B8">
            <w:pPr>
              <w:spacing w:before="120" w:after="120"/>
              <w:rPr>
                <w:rFonts w:ascii="Arial" w:hAnsi="Arial"/>
              </w:rPr>
            </w:pPr>
            <w:r>
              <w:rPr>
                <w:rFonts w:ascii="Arial" w:hAnsi="Arial"/>
              </w:rPr>
              <w:t xml:space="preserve">Provided additional edits regarding the role of </w:t>
            </w:r>
            <w:r w:rsidR="008C3F22">
              <w:rPr>
                <w:rFonts w:ascii="Arial" w:hAnsi="Arial"/>
              </w:rPr>
              <w:t>Transmission Operators (</w:t>
            </w:r>
            <w:r>
              <w:rPr>
                <w:rFonts w:ascii="Arial" w:hAnsi="Arial"/>
              </w:rPr>
              <w:t>TOs</w:t>
            </w:r>
            <w:r w:rsidR="008C3F22">
              <w:rPr>
                <w:rFonts w:ascii="Arial" w:hAnsi="Arial"/>
              </w:rPr>
              <w:t>)</w:t>
            </w:r>
            <w:r>
              <w:rPr>
                <w:rFonts w:ascii="Arial" w:hAnsi="Arial"/>
              </w:rPr>
              <w:t xml:space="preserve"> and clarified TOs’ expected needs in the event ERCOT instructs disconnection of a </w:t>
            </w:r>
            <w:r w:rsidR="001206B0">
              <w:rPr>
                <w:rFonts w:ascii="Arial" w:hAnsi="Arial"/>
              </w:rPr>
              <w:t>Voluntary Early Curtailment Load (</w:t>
            </w:r>
            <w:r>
              <w:rPr>
                <w:rFonts w:ascii="Arial" w:hAnsi="Arial"/>
              </w:rPr>
              <w:t>VECL</w:t>
            </w:r>
            <w:r w:rsidR="001206B0">
              <w:rPr>
                <w:rFonts w:ascii="Arial" w:hAnsi="Arial"/>
              </w:rPr>
              <w:t>)</w:t>
            </w:r>
          </w:p>
        </w:tc>
      </w:tr>
      <w:tr w:rsidR="00EF69B8" w:rsidRPr="001D0AB6" w14:paraId="651E9967"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240766" w14:textId="04EFEC7C" w:rsidR="00EF69B8" w:rsidRDefault="00EF69B8" w:rsidP="007104B9">
            <w:pPr>
              <w:tabs>
                <w:tab w:val="center" w:pos="4320"/>
                <w:tab w:val="right" w:pos="8640"/>
              </w:tabs>
              <w:rPr>
                <w:rFonts w:ascii="Arial" w:hAnsi="Arial"/>
              </w:rPr>
            </w:pPr>
            <w:r>
              <w:rPr>
                <w:rFonts w:ascii="Arial" w:hAnsi="Arial"/>
              </w:rPr>
              <w:t>ERCOT 020625</w:t>
            </w:r>
          </w:p>
        </w:tc>
        <w:tc>
          <w:tcPr>
            <w:tcW w:w="7560" w:type="dxa"/>
            <w:tcBorders>
              <w:top w:val="single" w:sz="4" w:space="0" w:color="auto"/>
              <w:left w:val="single" w:sz="4" w:space="0" w:color="auto"/>
              <w:bottom w:val="single" w:sz="4" w:space="0" w:color="auto"/>
              <w:right w:val="single" w:sz="4" w:space="0" w:color="auto"/>
            </w:tcBorders>
            <w:vAlign w:val="center"/>
          </w:tcPr>
          <w:p w14:paraId="5A3CAF51" w14:textId="200E77EF" w:rsidR="00A43B84" w:rsidRDefault="00A43B84" w:rsidP="007104B9">
            <w:pPr>
              <w:spacing w:before="120" w:after="120"/>
              <w:rPr>
                <w:rFonts w:ascii="Arial" w:hAnsi="Arial"/>
              </w:rPr>
            </w:pPr>
            <w:r>
              <w:rPr>
                <w:rFonts w:ascii="Arial" w:hAnsi="Arial"/>
              </w:rPr>
              <w:t xml:space="preserve">Provided additional </w:t>
            </w:r>
            <w:r w:rsidR="00E2780D">
              <w:rPr>
                <w:rFonts w:ascii="Arial" w:hAnsi="Arial"/>
              </w:rPr>
              <w:t>clarifying edits</w:t>
            </w:r>
          </w:p>
        </w:tc>
      </w:tr>
    </w:tbl>
    <w:p w14:paraId="5F870D01" w14:textId="6717EEAF" w:rsidR="007F434B" w:rsidRDefault="007F434B" w:rsidP="00A43B8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3EE1" w:rsidRPr="00514239" w14:paraId="479A34E0" w14:textId="77777777" w:rsidTr="001E0C38">
        <w:trPr>
          <w:trHeight w:val="350"/>
        </w:trPr>
        <w:tc>
          <w:tcPr>
            <w:tcW w:w="10440" w:type="dxa"/>
            <w:shd w:val="clear" w:color="auto" w:fill="FFFFFF"/>
            <w:vAlign w:val="center"/>
          </w:tcPr>
          <w:p w14:paraId="45E39A10" w14:textId="77777777" w:rsidR="00AC3EE1" w:rsidRPr="00514239" w:rsidRDefault="00AC3EE1" w:rsidP="001E0C38">
            <w:pPr>
              <w:tabs>
                <w:tab w:val="center" w:pos="4320"/>
                <w:tab w:val="right" w:pos="8640"/>
              </w:tabs>
              <w:jc w:val="center"/>
              <w:rPr>
                <w:rFonts w:ascii="Arial" w:hAnsi="Arial"/>
                <w:b/>
                <w:bCs/>
              </w:rPr>
            </w:pPr>
            <w:r w:rsidRPr="00514239">
              <w:rPr>
                <w:rFonts w:ascii="Arial" w:hAnsi="Arial"/>
                <w:b/>
                <w:bCs/>
              </w:rPr>
              <w:t>Market Rules Notes</w:t>
            </w:r>
          </w:p>
        </w:tc>
      </w:tr>
    </w:tbl>
    <w:p w14:paraId="3EACF19E" w14:textId="357C28F4" w:rsidR="00AC3EE1" w:rsidRDefault="00AC3EE1" w:rsidP="00610021">
      <w:pPr>
        <w:spacing w:before="120" w:after="120"/>
        <w:rPr>
          <w:rFonts w:ascii="Arial" w:hAnsi="Arial" w:cs="Arial"/>
        </w:rPr>
      </w:pPr>
      <w:r w:rsidRPr="00D476E3">
        <w:rPr>
          <w:rFonts w:ascii="Arial" w:hAnsi="Arial" w:cs="Arial"/>
        </w:rPr>
        <w:t xml:space="preserve">Please note the baseline </w:t>
      </w:r>
      <w:r>
        <w:rPr>
          <w:rFonts w:ascii="Arial" w:hAnsi="Arial" w:cs="Arial"/>
        </w:rPr>
        <w:t>Nodal Operating Guide</w:t>
      </w:r>
      <w:r w:rsidRPr="00D476E3">
        <w:rPr>
          <w:rFonts w:ascii="Arial" w:hAnsi="Arial" w:cs="Arial"/>
        </w:rPr>
        <w:t xml:space="preserve"> language in the following </w:t>
      </w:r>
      <w:r>
        <w:rPr>
          <w:rFonts w:ascii="Arial" w:hAnsi="Arial" w:cs="Arial"/>
        </w:rPr>
        <w:t>S</w:t>
      </w:r>
      <w:r w:rsidRPr="00D476E3">
        <w:rPr>
          <w:rFonts w:ascii="Arial" w:hAnsi="Arial" w:cs="Arial"/>
        </w:rPr>
        <w:t>ection</w:t>
      </w:r>
      <w:r>
        <w:rPr>
          <w:rFonts w:ascii="Arial" w:hAnsi="Arial" w:cs="Arial"/>
        </w:rPr>
        <w:t>(</w:t>
      </w:r>
      <w:r w:rsidRPr="00D476E3">
        <w:rPr>
          <w:rFonts w:ascii="Arial" w:hAnsi="Arial" w:cs="Arial"/>
        </w:rPr>
        <w:t>s</w:t>
      </w:r>
      <w:r>
        <w:rPr>
          <w:rFonts w:ascii="Arial" w:hAnsi="Arial" w:cs="Arial"/>
        </w:rPr>
        <w:t>)</w:t>
      </w:r>
      <w:r w:rsidRPr="00D476E3">
        <w:rPr>
          <w:rFonts w:ascii="Arial" w:hAnsi="Arial" w:cs="Arial"/>
        </w:rPr>
        <w:t xml:space="preserve"> has been updated to reflect the incorporation of the following </w:t>
      </w:r>
      <w:r>
        <w:rPr>
          <w:rFonts w:ascii="Arial" w:hAnsi="Arial" w:cs="Arial"/>
        </w:rPr>
        <w:t>NOG</w:t>
      </w:r>
      <w:r w:rsidRPr="00D476E3">
        <w:rPr>
          <w:rFonts w:ascii="Arial" w:hAnsi="Arial" w:cs="Arial"/>
        </w:rPr>
        <w:t>RR</w:t>
      </w:r>
      <w:r w:rsidR="00610021">
        <w:rPr>
          <w:rFonts w:ascii="Arial" w:hAnsi="Arial" w:cs="Arial"/>
        </w:rPr>
        <w:t>(</w:t>
      </w:r>
      <w:r w:rsidRPr="00D476E3">
        <w:rPr>
          <w:rFonts w:ascii="Arial" w:hAnsi="Arial" w:cs="Arial"/>
        </w:rPr>
        <w:t>s</w:t>
      </w:r>
      <w:r w:rsidR="00610021">
        <w:rPr>
          <w:rFonts w:ascii="Arial" w:hAnsi="Arial" w:cs="Arial"/>
        </w:rPr>
        <w:t>)</w:t>
      </w:r>
      <w:r w:rsidRPr="00D476E3">
        <w:rPr>
          <w:rFonts w:ascii="Arial" w:hAnsi="Arial" w:cs="Arial"/>
        </w:rPr>
        <w:t xml:space="preserve"> into the </w:t>
      </w:r>
      <w:r>
        <w:rPr>
          <w:rFonts w:ascii="Arial" w:hAnsi="Arial" w:cs="Arial"/>
        </w:rPr>
        <w:t>Nodal Operating Guide</w:t>
      </w:r>
      <w:r w:rsidRPr="00D476E3">
        <w:rPr>
          <w:rFonts w:ascii="Arial" w:hAnsi="Arial" w:cs="Arial"/>
        </w:rPr>
        <w:t>:</w:t>
      </w:r>
    </w:p>
    <w:p w14:paraId="38FA9D4B" w14:textId="5F04AA11" w:rsidR="00AC3EE1" w:rsidRDefault="00AC3EE1" w:rsidP="00AC3EE1">
      <w:pPr>
        <w:numPr>
          <w:ilvl w:val="0"/>
          <w:numId w:val="22"/>
        </w:numPr>
        <w:spacing w:before="120"/>
        <w:rPr>
          <w:rFonts w:ascii="Arial" w:hAnsi="Arial" w:cs="Arial"/>
        </w:rPr>
      </w:pPr>
      <w:r>
        <w:rPr>
          <w:rFonts w:ascii="Arial" w:hAnsi="Arial" w:cs="Arial"/>
        </w:rPr>
        <w:t xml:space="preserve">NOGRR262, </w:t>
      </w:r>
      <w:r w:rsidRPr="00672397">
        <w:rPr>
          <w:rFonts w:ascii="Arial" w:hAnsi="Arial" w:cs="Arial"/>
        </w:rPr>
        <w:t>Provisions for Operator-Controlled Manual Load Shed</w:t>
      </w:r>
      <w:r>
        <w:rPr>
          <w:rFonts w:ascii="Arial" w:hAnsi="Arial" w:cs="Arial"/>
        </w:rPr>
        <w:t xml:space="preserve"> (incorporated 12/1/24)</w:t>
      </w:r>
    </w:p>
    <w:p w14:paraId="1153AA5B" w14:textId="4C5298FB" w:rsidR="00191124" w:rsidRDefault="00AC3EE1" w:rsidP="00AC3EE1">
      <w:pPr>
        <w:pStyle w:val="ListParagraph"/>
        <w:numPr>
          <w:ilvl w:val="1"/>
          <w:numId w:val="22"/>
        </w:numPr>
        <w:tabs>
          <w:tab w:val="num" w:pos="0"/>
        </w:tabs>
        <w:rPr>
          <w:rFonts w:ascii="Arial" w:hAnsi="Arial" w:cs="Arial"/>
        </w:rPr>
      </w:pPr>
      <w:r w:rsidRPr="00AC3EE1">
        <w:rPr>
          <w:rFonts w:ascii="Arial" w:hAnsi="Arial" w:cs="Arial"/>
        </w:rPr>
        <w:t>Section 4.5.3.4</w:t>
      </w:r>
    </w:p>
    <w:p w14:paraId="6F4DF113" w14:textId="77777777" w:rsidR="00B85F58" w:rsidRPr="00B85F58" w:rsidRDefault="00B85F58" w:rsidP="00B85F58">
      <w:pPr>
        <w:rPr>
          <w:rFonts w:ascii="Arial" w:hAnsi="Arial" w:cs="Arial"/>
        </w:rPr>
      </w:pPr>
    </w:p>
    <w:p w14:paraId="05C3CC34" w14:textId="77777777" w:rsidR="00B85F58" w:rsidRDefault="00B85F58" w:rsidP="00B85F58">
      <w:pPr>
        <w:rPr>
          <w:rFonts w:ascii="Arial" w:hAnsi="Arial" w:cs="Arial"/>
        </w:rPr>
      </w:pPr>
      <w:r>
        <w:rPr>
          <w:rFonts w:ascii="Arial" w:hAnsi="Arial" w:cs="Arial"/>
        </w:rPr>
        <w:t>Please note that the following NOGRR(s) also propose revisions to the following Section(s):</w:t>
      </w:r>
    </w:p>
    <w:p w14:paraId="25D9DA27" w14:textId="30CAF860" w:rsidR="00B85F58" w:rsidRPr="00B85F58" w:rsidRDefault="00B85F58" w:rsidP="00B85F58">
      <w:pPr>
        <w:pStyle w:val="ListParagraph"/>
        <w:numPr>
          <w:ilvl w:val="0"/>
          <w:numId w:val="22"/>
        </w:numPr>
        <w:rPr>
          <w:rFonts w:ascii="Arial" w:hAnsi="Arial" w:cs="Arial"/>
        </w:rPr>
      </w:pPr>
      <w:r w:rsidRPr="00B85F58">
        <w:rPr>
          <w:rFonts w:ascii="Arial" w:hAnsi="Arial" w:cs="Arial"/>
        </w:rPr>
        <w:lastRenderedPageBreak/>
        <w:t>NOGRR2</w:t>
      </w:r>
      <w:r>
        <w:rPr>
          <w:rFonts w:ascii="Arial" w:hAnsi="Arial" w:cs="Arial"/>
        </w:rPr>
        <w:t>74</w:t>
      </w:r>
      <w:r w:rsidRPr="00B85F58">
        <w:rPr>
          <w:rFonts w:ascii="Arial" w:hAnsi="Arial" w:cs="Arial"/>
        </w:rPr>
        <w:t>, Conform Nodal Operating Guide to Revisions Implemented for NPRR1217, Remove Verbal Dispatch Instruction (VDI) Requirement for Deployment and Recall of Load Resources and Emergency Response Service (ERS) Resources</w:t>
      </w:r>
    </w:p>
    <w:p w14:paraId="124B5277" w14:textId="75FA1314" w:rsidR="00B85F58" w:rsidRPr="00B85F58" w:rsidRDefault="00B85F58" w:rsidP="00B85F58">
      <w:pPr>
        <w:pStyle w:val="ListParagraph"/>
        <w:numPr>
          <w:ilvl w:val="1"/>
          <w:numId w:val="22"/>
        </w:numPr>
        <w:rPr>
          <w:rFonts w:ascii="Arial" w:hAnsi="Arial" w:cs="Arial"/>
        </w:rPr>
      </w:pPr>
      <w:r w:rsidRPr="00B85F58">
        <w:rPr>
          <w:rFonts w:ascii="Arial" w:hAnsi="Arial" w:cs="Arial"/>
        </w:rPr>
        <w:t>Section 4.5.3.</w:t>
      </w:r>
      <w:r>
        <w:rPr>
          <w:rFonts w:ascii="Arial" w:hAnsi="Arial" w:cs="Arial"/>
        </w:rPr>
        <w:t>1</w:t>
      </w:r>
    </w:p>
    <w:p w14:paraId="110818B0" w14:textId="77777777" w:rsidR="00191124" w:rsidRPr="00672397" w:rsidRDefault="00191124" w:rsidP="00154A49">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4AA4A617" w:rsidR="009A3772" w:rsidRDefault="009A3772" w:rsidP="003618DF">
            <w:pPr>
              <w:pStyle w:val="Header"/>
              <w:jc w:val="center"/>
            </w:pPr>
            <w:r>
              <w:t>Proposed</w:t>
            </w:r>
            <w:r w:rsidR="003618DF">
              <w:t xml:space="preserve"> Guide</w:t>
            </w:r>
            <w:r>
              <w:t xml:space="preserve"> Language</w:t>
            </w:r>
            <w:r w:rsidR="00EF69B8">
              <w:t xml:space="preserve"> Revision</w:t>
            </w:r>
          </w:p>
        </w:tc>
      </w:tr>
    </w:tbl>
    <w:p w14:paraId="14D773EA" w14:textId="77777777" w:rsidR="0066370F" w:rsidRPr="001313B4" w:rsidRDefault="0066370F" w:rsidP="00BC2D06">
      <w:pPr>
        <w:rPr>
          <w:rFonts w:ascii="Arial" w:hAnsi="Arial" w:cs="Arial"/>
          <w:b/>
          <w:i/>
          <w:color w:val="FF0000"/>
          <w:sz w:val="22"/>
          <w:szCs w:val="22"/>
        </w:rPr>
      </w:pPr>
    </w:p>
    <w:p w14:paraId="053633E3" w14:textId="77777777" w:rsidR="004E6E82" w:rsidRPr="004E6E82" w:rsidRDefault="004E6E82" w:rsidP="004E6E82">
      <w:pPr>
        <w:keepNext/>
        <w:tabs>
          <w:tab w:val="left" w:pos="1008"/>
        </w:tabs>
        <w:spacing w:before="480" w:after="240"/>
        <w:ind w:left="1008" w:hanging="1008"/>
        <w:outlineLvl w:val="2"/>
        <w:rPr>
          <w:b/>
          <w:bCs/>
          <w:szCs w:val="20"/>
        </w:rPr>
      </w:pPr>
      <w:bookmarkStart w:id="0" w:name="_Toc73094860"/>
      <w:commentRangeStart w:id="1"/>
      <w:r w:rsidRPr="004E6E82">
        <w:rPr>
          <w:b/>
          <w:bCs/>
          <w:szCs w:val="20"/>
        </w:rPr>
        <w:t>4.5.3.1</w:t>
      </w:r>
      <w:commentRangeEnd w:id="1"/>
      <w:r w:rsidR="004253F0">
        <w:rPr>
          <w:rStyle w:val="CommentReference"/>
        </w:rPr>
        <w:commentReference w:id="1"/>
      </w:r>
      <w:r w:rsidRPr="004E6E82">
        <w:rPr>
          <w:b/>
          <w:bCs/>
          <w:szCs w:val="20"/>
        </w:rPr>
        <w:t xml:space="preserve"> </w:t>
      </w:r>
      <w:r w:rsidRPr="004E6E82">
        <w:rPr>
          <w:b/>
          <w:bCs/>
          <w:szCs w:val="20"/>
        </w:rPr>
        <w:tab/>
        <w:t>General Procedures Prior to EEA Operations</w:t>
      </w:r>
      <w:bookmarkEnd w:id="0"/>
      <w:r w:rsidRPr="004E6E82">
        <w:rPr>
          <w:b/>
          <w:bCs/>
          <w:szCs w:val="20"/>
        </w:rPr>
        <w:t xml:space="preserve"> </w:t>
      </w:r>
    </w:p>
    <w:p w14:paraId="0B71301C" w14:textId="77777777" w:rsidR="004E6E82" w:rsidRPr="004E6E82" w:rsidRDefault="004E6E82" w:rsidP="004E6E82">
      <w:pPr>
        <w:spacing w:after="240"/>
        <w:ind w:left="720" w:hanging="720"/>
        <w:rPr>
          <w:iCs/>
          <w:szCs w:val="20"/>
        </w:rPr>
      </w:pPr>
      <w:r w:rsidRPr="004E6E82">
        <w:rPr>
          <w:iCs/>
          <w:szCs w:val="20"/>
        </w:rPr>
        <w:t>(1)</w:t>
      </w:r>
      <w:r w:rsidRPr="004E6E82">
        <w:rPr>
          <w:iCs/>
          <w:szCs w:val="20"/>
        </w:rPr>
        <w:tab/>
        <w:t>Prior to declaring EEA Level 1 detailed in Section 4.5.3.3, EEA Levels, ERCOT may perform the following operations consistent with Good Utility Practice:</w:t>
      </w:r>
    </w:p>
    <w:p w14:paraId="104F4ED5" w14:textId="77777777" w:rsidR="004E6E82" w:rsidRPr="004E6E82" w:rsidRDefault="004E6E82" w:rsidP="004E6E82">
      <w:pPr>
        <w:spacing w:after="240"/>
        <w:ind w:left="1440" w:hanging="720"/>
        <w:rPr>
          <w:szCs w:val="20"/>
        </w:rPr>
      </w:pPr>
      <w:r w:rsidRPr="004E6E82">
        <w:rPr>
          <w:szCs w:val="20"/>
        </w:rPr>
        <w:t>(a)</w:t>
      </w:r>
      <w:r w:rsidRPr="004E6E82">
        <w:rPr>
          <w:szCs w:val="20"/>
        </w:rPr>
        <w:tab/>
        <w:t xml:space="preserve">Provide Dispatch Instructions to QSEs for specific Resources to operate at an Emergency Base Point to maximize Resource deployment </w:t>
      </w:r>
      <w:proofErr w:type="gramStart"/>
      <w:r w:rsidRPr="004E6E82">
        <w:rPr>
          <w:szCs w:val="20"/>
        </w:rPr>
        <w:t>so as to</w:t>
      </w:r>
      <w:proofErr w:type="gramEnd"/>
      <w:r w:rsidRPr="004E6E82">
        <w:rPr>
          <w:szCs w:val="20"/>
        </w:rPr>
        <w:t xml:space="preserve"> increase Responsive Reserve (RRS) levels on other Resources;</w:t>
      </w:r>
    </w:p>
    <w:p w14:paraId="4D8FFEBF" w14:textId="77777777" w:rsidR="004E6E82" w:rsidRPr="004E6E82" w:rsidRDefault="004E6E82" w:rsidP="004E6E82">
      <w:pPr>
        <w:spacing w:after="240"/>
        <w:ind w:left="1440" w:hanging="720"/>
        <w:rPr>
          <w:szCs w:val="20"/>
        </w:rPr>
      </w:pPr>
      <w:r w:rsidRPr="004E6E82">
        <w:rPr>
          <w:szCs w:val="20"/>
        </w:rPr>
        <w:t>(b)</w:t>
      </w:r>
      <w:r w:rsidRPr="004E6E82">
        <w:rPr>
          <w:szCs w:val="20"/>
        </w:rPr>
        <w:tab/>
        <w:t>Commit specific available Resources as necessary that can respond in the timeframe of the emergency.  Such commitments will be settled using the Hourly Reliability Unit Commitment (HRUC) process;</w:t>
      </w:r>
    </w:p>
    <w:p w14:paraId="282CB629" w14:textId="77777777" w:rsidR="004E6E82" w:rsidRPr="004E6E82" w:rsidRDefault="004E6E82" w:rsidP="004E6E82">
      <w:pPr>
        <w:spacing w:after="240"/>
        <w:ind w:left="1440" w:hanging="720"/>
        <w:rPr>
          <w:szCs w:val="20"/>
        </w:rPr>
      </w:pPr>
      <w:r w:rsidRPr="004E6E82">
        <w:rPr>
          <w:szCs w:val="20"/>
        </w:rPr>
        <w:t>(c)</w:t>
      </w:r>
      <w:r w:rsidRPr="004E6E82">
        <w:rPr>
          <w:szCs w:val="20"/>
        </w:rPr>
        <w:tab/>
        <w:t>Start Reliability Must-Run (RMR) Units available in the time frame of the emergency.  RMR Units should be loaded to full capability;</w:t>
      </w:r>
    </w:p>
    <w:p w14:paraId="56551564" w14:textId="77777777" w:rsidR="004E6E82" w:rsidRPr="004E6E82" w:rsidRDefault="004E6E82" w:rsidP="004E6E82">
      <w:pPr>
        <w:spacing w:after="240"/>
        <w:ind w:left="1440" w:hanging="720"/>
        <w:rPr>
          <w:szCs w:val="20"/>
        </w:rPr>
      </w:pPr>
      <w:r w:rsidRPr="004E6E82">
        <w:rPr>
          <w:szCs w:val="20"/>
        </w:rPr>
        <w:t>(d)</w:t>
      </w:r>
      <w:r w:rsidRPr="004E6E82">
        <w:rPr>
          <w:szCs w:val="20"/>
        </w:rPr>
        <w:tab/>
        <w:t xml:space="preserve">Utilize available Resources providing RRS, ERCOT Contingency Reserve Service (ECRS), and Non-Spinning Reserve (Non-Spin) services as required; </w:t>
      </w:r>
    </w:p>
    <w:p w14:paraId="192276A5" w14:textId="77777777" w:rsidR="004E6E82" w:rsidRPr="004E6E82" w:rsidRDefault="004E6E82" w:rsidP="004E6E82">
      <w:pPr>
        <w:spacing w:after="240"/>
        <w:ind w:left="1440" w:hanging="720"/>
        <w:rPr>
          <w:szCs w:val="20"/>
        </w:rPr>
      </w:pPr>
      <w:r w:rsidRPr="004E6E82">
        <w:rPr>
          <w:szCs w:val="20"/>
        </w:rPr>
        <w:t>(e)</w:t>
      </w:r>
      <w:r w:rsidRPr="004E6E82">
        <w:rPr>
          <w:szCs w:val="20"/>
        </w:rPr>
        <w:tab/>
        <w:t xml:space="preserve">Instruct TSPs and Distribution Service Providers (DSPs) or their agents to reduce Customer Load by using existing, in-service distribution voltage reduction measures if ERCOT determines that the implementation of these measures could help avoid </w:t>
      </w:r>
      <w:proofErr w:type="gramStart"/>
      <w:r w:rsidRPr="004E6E82">
        <w:rPr>
          <w:szCs w:val="20"/>
        </w:rPr>
        <w:t>entering into</w:t>
      </w:r>
      <w:proofErr w:type="gramEnd"/>
      <w:r w:rsidRPr="004E6E82">
        <w:rPr>
          <w:szCs w:val="20"/>
        </w:rPr>
        <w:t xml:space="preserve">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A2E5F32" w14:textId="77777777" w:rsidR="004E6E82" w:rsidRPr="004E6E82" w:rsidRDefault="004E6E82" w:rsidP="004E6E82">
      <w:pPr>
        <w:spacing w:after="240"/>
        <w:ind w:left="1440" w:hanging="720"/>
        <w:rPr>
          <w:szCs w:val="20"/>
        </w:rPr>
      </w:pPr>
      <w:r w:rsidRPr="004E6E82">
        <w:rPr>
          <w:szCs w:val="20"/>
        </w:rPr>
        <w:t>(f)</w:t>
      </w:r>
      <w:r w:rsidRPr="004E6E82">
        <w:rPr>
          <w:szCs w:val="20"/>
        </w:rPr>
        <w:tab/>
        <w:t xml:space="preserve">ERCOT shall use the PRC and system frequency to determine the appropriate Emergency Notice and EEA levels. </w:t>
      </w:r>
    </w:p>
    <w:p w14:paraId="1E023078" w14:textId="38A28F21" w:rsidR="00B90808" w:rsidRDefault="004E6E82" w:rsidP="004E6E82">
      <w:pPr>
        <w:spacing w:before="240" w:after="240"/>
        <w:ind w:left="720" w:hanging="720"/>
        <w:rPr>
          <w:szCs w:val="20"/>
        </w:rPr>
      </w:pPr>
      <w:del w:id="2" w:author="ERCOT 020625" w:date="2025-01-29T23:32:00Z">
        <w:r w:rsidRPr="004E6E82" w:rsidDel="001C050A">
          <w:rPr>
            <w:szCs w:val="20"/>
          </w:rPr>
          <w:delText>(2)</w:delText>
        </w:r>
        <w:r w:rsidR="00B90808" w:rsidDel="001C050A">
          <w:rPr>
            <w:szCs w:val="20"/>
          </w:rPr>
          <w:tab/>
        </w:r>
      </w:del>
      <w:ins w:id="3" w:author="Golden Spread Electric Cooperative" w:date="2024-05-06T12:07:00Z">
        <w:del w:id="4" w:author="ERCOT 020625" w:date="2025-01-16T21:59:00Z">
          <w:r w:rsidR="00B90808" w:rsidDel="00AB75A3">
            <w:rPr>
              <w:color w:val="000000"/>
            </w:rPr>
            <w:delText>A Load that is willing to curtail during any shortfall described in this Section, subject to an agreement with its QSE</w:delText>
          </w:r>
        </w:del>
      </w:ins>
      <w:ins w:id="5" w:author="Oncor 081424" w:date="2024-07-15T16:59:00Z">
        <w:del w:id="6" w:author="ERCOT 020625" w:date="2025-01-16T21:59:00Z">
          <w:r w:rsidR="00295264" w:rsidDel="00AB75A3">
            <w:rPr>
              <w:color w:val="000000"/>
            </w:rPr>
            <w:delText xml:space="preserve">, interconnecting </w:delText>
          </w:r>
        </w:del>
      </w:ins>
      <w:ins w:id="7" w:author="Oncor 081424" w:date="2024-07-17T15:48:00Z">
        <w:del w:id="8" w:author="ERCOT 020625" w:date="2025-01-16T21:59:00Z">
          <w:r w:rsidR="00A103EF" w:rsidDel="00AB75A3">
            <w:rPr>
              <w:color w:val="000000"/>
            </w:rPr>
            <w:delText>TO</w:delText>
          </w:r>
        </w:del>
      </w:ins>
      <w:ins w:id="9" w:author="Oncor 081424" w:date="2024-08-09T16:41:00Z">
        <w:del w:id="10" w:author="ERCOT 020625" w:date="2025-01-16T21:59:00Z">
          <w:r w:rsidR="00093D37" w:rsidDel="00AB75A3">
            <w:rPr>
              <w:color w:val="000000"/>
            </w:rPr>
            <w:delText xml:space="preserve">, and interconnecting Transmission </w:delText>
          </w:r>
        </w:del>
      </w:ins>
      <w:ins w:id="11" w:author="Oncor 081424" w:date="2024-08-12T14:29:00Z">
        <w:del w:id="12" w:author="ERCOT 020625" w:date="2025-01-16T21:59:00Z">
          <w:r w:rsidR="00D21E54" w:rsidDel="00AB75A3">
            <w:rPr>
              <w:color w:val="000000"/>
            </w:rPr>
            <w:delText>and/</w:delText>
          </w:r>
        </w:del>
      </w:ins>
      <w:ins w:id="13" w:author="Oncor 081424" w:date="2024-08-09T16:41:00Z">
        <w:del w:id="14" w:author="ERCOT 020625" w:date="2025-01-16T21:59:00Z">
          <w:r w:rsidR="00093D37" w:rsidDel="00AB75A3">
            <w:rPr>
              <w:color w:val="000000"/>
            </w:rPr>
            <w:delText>or D</w:delText>
          </w:r>
        </w:del>
      </w:ins>
      <w:ins w:id="15" w:author="Oncor 081424" w:date="2024-08-09T16:42:00Z">
        <w:del w:id="16" w:author="ERCOT 020625" w:date="2025-01-16T21:59:00Z">
          <w:r w:rsidR="00093D37" w:rsidDel="00AB75A3">
            <w:rPr>
              <w:color w:val="000000"/>
            </w:rPr>
            <w:delText>istribution Service Provider(s)</w:delText>
          </w:r>
        </w:del>
      </w:ins>
      <w:ins w:id="17" w:author="Oncor 081424" w:date="2024-08-12T14:29:00Z">
        <w:del w:id="18" w:author="ERCOT 020625" w:date="2025-01-16T21:59:00Z">
          <w:r w:rsidR="00D21E54" w:rsidDel="00AB75A3">
            <w:rPr>
              <w:color w:val="000000"/>
            </w:rPr>
            <w:delText xml:space="preserve"> (TDSP(s))</w:delText>
          </w:r>
        </w:del>
      </w:ins>
      <w:ins w:id="19" w:author="Golden Spread Electric Cooperative" w:date="2024-05-06T12:07:00Z">
        <w:del w:id="20" w:author="ERCOT 020625" w:date="2025-01-16T21:59:00Z">
          <w:r w:rsidR="00B90808" w:rsidDel="00AB75A3">
            <w:rPr>
              <w:color w:val="000000"/>
            </w:rPr>
            <w:delText xml:space="preserve">, shall be registered by the QSE as a </w:delText>
          </w:r>
        </w:del>
      </w:ins>
      <w:ins w:id="21" w:author="Golden Spread Electric Cooperative" w:date="2024-06-13T15:51:00Z">
        <w:del w:id="22" w:author="ERCOT 020625" w:date="2025-01-16T21:59:00Z">
          <w:r w:rsidR="00596C99" w:rsidDel="00AB75A3">
            <w:rPr>
              <w:color w:val="000000"/>
            </w:rPr>
            <w:delText>V</w:delText>
          </w:r>
        </w:del>
      </w:ins>
      <w:ins w:id="23" w:author="Golden Spread Electric Cooperative" w:date="2024-05-06T12:07:00Z">
        <w:del w:id="24" w:author="ERCOT 020625" w:date="2025-01-16T21:59:00Z">
          <w:r w:rsidR="00B90808" w:rsidDel="00AB75A3">
            <w:rPr>
              <w:color w:val="000000"/>
            </w:rPr>
            <w:delText xml:space="preserve">oluntary </w:delText>
          </w:r>
        </w:del>
      </w:ins>
      <w:ins w:id="25" w:author="Golden Spread Electric Cooperative" w:date="2024-06-13T15:51:00Z">
        <w:del w:id="26" w:author="ERCOT 020625" w:date="2025-01-16T21:59:00Z">
          <w:r w:rsidR="00596C99" w:rsidDel="00AB75A3">
            <w:rPr>
              <w:color w:val="000000"/>
            </w:rPr>
            <w:lastRenderedPageBreak/>
            <w:delText>E</w:delText>
          </w:r>
        </w:del>
      </w:ins>
      <w:ins w:id="27" w:author="Golden Spread Electric Cooperative" w:date="2024-05-06T12:07:00Z">
        <w:del w:id="28" w:author="ERCOT 020625" w:date="2025-01-16T21:59:00Z">
          <w:r w:rsidR="00B90808" w:rsidDel="00AB75A3">
            <w:rPr>
              <w:color w:val="000000"/>
            </w:rPr>
            <w:delText xml:space="preserve">arly </w:delText>
          </w:r>
        </w:del>
      </w:ins>
      <w:ins w:id="29" w:author="Golden Spread Electric Cooperative" w:date="2024-06-13T15:51:00Z">
        <w:del w:id="30" w:author="ERCOT 020625" w:date="2025-01-16T21:59:00Z">
          <w:r w:rsidR="00596C99" w:rsidDel="00AB75A3">
            <w:rPr>
              <w:color w:val="000000"/>
            </w:rPr>
            <w:delText>C</w:delText>
          </w:r>
        </w:del>
      </w:ins>
      <w:ins w:id="31" w:author="Golden Spread Electric Cooperative" w:date="2024-05-06T12:07:00Z">
        <w:del w:id="32" w:author="ERCOT 020625" w:date="2025-01-16T21:59:00Z">
          <w:r w:rsidR="00B90808" w:rsidDel="00AB75A3">
            <w:rPr>
              <w:color w:val="000000"/>
            </w:rPr>
            <w:delText xml:space="preserve">urtailment Load </w:delText>
          </w:r>
        </w:del>
      </w:ins>
      <w:ins w:id="33" w:author="Golden Spread Electric Cooperative" w:date="2024-06-13T15:51:00Z">
        <w:del w:id="34" w:author="ERCOT 020625" w:date="2025-01-16T21:59:00Z">
          <w:r w:rsidR="00596C99" w:rsidDel="00AB75A3">
            <w:rPr>
              <w:color w:val="000000"/>
            </w:rPr>
            <w:delText xml:space="preserve">(VECL) </w:delText>
          </w:r>
        </w:del>
      </w:ins>
      <w:ins w:id="35" w:author="Golden Spread Electric Cooperative" w:date="2024-05-06T12:07:00Z">
        <w:del w:id="36" w:author="ERCOT 020625" w:date="2025-01-16T21:59:00Z">
          <w:r w:rsidR="00B90808" w:rsidDel="00AB75A3">
            <w:rPr>
              <w:color w:val="000000"/>
            </w:rPr>
            <w:delText xml:space="preserve">pursuant to </w:delText>
          </w:r>
        </w:del>
      </w:ins>
      <w:ins w:id="37" w:author="Golden Spread Electric Cooperative" w:date="2024-06-18T18:22:00Z">
        <w:del w:id="38" w:author="ERCOT 020625" w:date="2025-01-16T21:59:00Z">
          <w:r w:rsidR="009B5436" w:rsidDel="00AB75A3">
            <w:rPr>
              <w:color w:val="000000"/>
            </w:rPr>
            <w:delText xml:space="preserve">Protocol </w:delText>
          </w:r>
        </w:del>
      </w:ins>
      <w:ins w:id="39" w:author="Golden Spread Electric Cooperative" w:date="2024-05-06T12:07:00Z">
        <w:del w:id="40" w:author="ERCOT 020625" w:date="2025-01-16T21:59:00Z">
          <w:r w:rsidR="00B90808" w:rsidDel="00AB75A3">
            <w:rPr>
              <w:color w:val="000000"/>
            </w:rPr>
            <w:delText xml:space="preserve">Section </w:delText>
          </w:r>
        </w:del>
      </w:ins>
      <w:ins w:id="41" w:author="Golden Spread Electric Cooperative" w:date="2024-06-18T18:38:00Z">
        <w:del w:id="42" w:author="ERCOT 020625" w:date="2025-01-16T21:59:00Z">
          <w:r w:rsidR="00E9142B" w:rsidDel="00AB75A3">
            <w:rPr>
              <w:color w:val="000000"/>
            </w:rPr>
            <w:delText>16.20</w:delText>
          </w:r>
        </w:del>
      </w:ins>
      <w:ins w:id="43" w:author="Golden Spread Electric Cooperative" w:date="2024-05-08T14:08:00Z">
        <w:del w:id="44" w:author="ERCOT 020625" w:date="2025-01-16T21:59:00Z">
          <w:r w:rsidR="00A813D6" w:rsidDel="00AB75A3">
            <w:rPr>
              <w:color w:val="000000"/>
            </w:rPr>
            <w:delText xml:space="preserve">, </w:delText>
          </w:r>
        </w:del>
      </w:ins>
      <w:ins w:id="45" w:author="Golden Spread Electric Cooperative" w:date="2024-06-18T18:39:00Z">
        <w:del w:id="46" w:author="ERCOT 020625" w:date="2025-01-16T21:59:00Z">
          <w:r w:rsidR="00E9142B" w:rsidRPr="00E9142B" w:rsidDel="00AB75A3">
            <w:rPr>
              <w:color w:val="000000"/>
            </w:rPr>
            <w:delText>Designation of a Qualified Scheduling Entity by a Voluntary Early Curtailment Load</w:delText>
          </w:r>
        </w:del>
      </w:ins>
      <w:ins w:id="47" w:author="Golden Spread Electric Cooperative" w:date="2024-05-06T12:07:00Z">
        <w:del w:id="48" w:author="ERCOT 020625" w:date="2025-01-16T21:59:00Z">
          <w:r w:rsidR="00B90808" w:rsidDel="00AB75A3">
            <w:rPr>
              <w:color w:val="000000"/>
            </w:rPr>
            <w:delText>.</w:delText>
          </w:r>
        </w:del>
      </w:ins>
    </w:p>
    <w:p w14:paraId="1603E1CD" w14:textId="4F1DB331" w:rsidR="00B90808" w:rsidRPr="002B5379" w:rsidRDefault="00B90808" w:rsidP="00B90808">
      <w:pPr>
        <w:spacing w:before="240" w:after="240"/>
        <w:ind w:left="720" w:hanging="720"/>
        <w:rPr>
          <w:ins w:id="49" w:author="Golden Spread Electric Cooperative" w:date="2024-05-06T12:08:00Z"/>
          <w:szCs w:val="20"/>
        </w:rPr>
      </w:pPr>
      <w:ins w:id="50" w:author="Golden Spread Electric Cooperative" w:date="2024-05-06T12:08:00Z">
        <w:r>
          <w:rPr>
            <w:szCs w:val="20"/>
          </w:rPr>
          <w:t>(</w:t>
        </w:r>
      </w:ins>
      <w:ins w:id="51" w:author="ERCOT 020625" w:date="2025-01-29T23:32:00Z">
        <w:r w:rsidR="001C050A">
          <w:rPr>
            <w:szCs w:val="20"/>
          </w:rPr>
          <w:t>2</w:t>
        </w:r>
      </w:ins>
      <w:ins w:id="52" w:author="Golden Spread Electric Cooperative" w:date="2024-05-06T12:08:00Z">
        <w:del w:id="53" w:author="ERCOT 020625" w:date="2025-01-29T23:32:00Z">
          <w:r w:rsidDel="001C050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54" w:author="ERCOT 020625" w:date="2025-01-30T11:22:00Z">
        <w:r w:rsidR="00F149D3">
          <w:rPr>
            <w:szCs w:val="20"/>
          </w:rPr>
          <w:t>Early Curtailment Loads (</w:t>
        </w:r>
      </w:ins>
      <w:ins w:id="55" w:author="Golden Spread Electric Cooperative" w:date="2024-06-13T15:53:00Z">
        <w:del w:id="56" w:author="ERCOT 020625" w:date="2025-01-30T11:22:00Z">
          <w:r w:rsidR="00596C99" w:rsidDel="00F149D3">
            <w:rPr>
              <w:szCs w:val="20"/>
            </w:rPr>
            <w:delText>V</w:delText>
          </w:r>
        </w:del>
        <w:r w:rsidR="00596C99">
          <w:rPr>
            <w:szCs w:val="20"/>
          </w:rPr>
          <w:t>ECL</w:t>
        </w:r>
      </w:ins>
      <w:ins w:id="57" w:author="Golden Spread Electric Cooperative" w:date="2024-05-06T12:08:00Z">
        <w:r>
          <w:rPr>
            <w:szCs w:val="20"/>
          </w:rPr>
          <w:t>s</w:t>
        </w:r>
      </w:ins>
      <w:ins w:id="58" w:author="ERCOT 020625" w:date="2025-01-29T23:37:00Z">
        <w:r w:rsidR="001C050A">
          <w:rPr>
            <w:szCs w:val="20"/>
          </w:rPr>
          <w:t>)</w:t>
        </w:r>
      </w:ins>
      <w:ins w:id="59" w:author="Golden Spread Electric Cooperative" w:date="2024-05-06T12:08:00Z">
        <w:r>
          <w:rPr>
            <w:szCs w:val="20"/>
          </w:rPr>
          <w:t xml:space="preserve"> </w:t>
        </w:r>
      </w:ins>
      <w:ins w:id="60" w:author="ERCOT 020625" w:date="2024-12-30T19:54:00Z">
        <w:r w:rsidR="00C25EDD">
          <w:rPr>
            <w:szCs w:val="20"/>
          </w:rPr>
          <w:t xml:space="preserve">via an </w:t>
        </w:r>
      </w:ins>
      <w:ins w:id="61" w:author="ERCOT 020625" w:date="2025-01-30T10:42:00Z">
        <w:r w:rsidR="00235AF8">
          <w:rPr>
            <w:szCs w:val="20"/>
          </w:rPr>
          <w:t xml:space="preserve">Extensible Markup </w:t>
        </w:r>
      </w:ins>
      <w:ins w:id="62" w:author="ERCOT 020625" w:date="2025-01-30T10:43:00Z">
        <w:r w:rsidR="00235AF8">
          <w:rPr>
            <w:szCs w:val="20"/>
          </w:rPr>
          <w:t xml:space="preserve">Language </w:t>
        </w:r>
      </w:ins>
      <w:ins w:id="63" w:author="ERCOT 020625" w:date="2025-01-30T10:42:00Z">
        <w:r w:rsidR="00235AF8">
          <w:rPr>
            <w:szCs w:val="20"/>
          </w:rPr>
          <w:t>(</w:t>
        </w:r>
      </w:ins>
      <w:ins w:id="64" w:author="ERCOT 020625" w:date="2024-12-30T19:54:00Z">
        <w:r w:rsidR="00C25EDD">
          <w:rPr>
            <w:szCs w:val="20"/>
          </w:rPr>
          <w:t>XML</w:t>
        </w:r>
      </w:ins>
      <w:ins w:id="65" w:author="ERCOT 020625" w:date="2025-01-30T10:42:00Z">
        <w:r w:rsidR="00235AF8">
          <w:rPr>
            <w:szCs w:val="20"/>
          </w:rPr>
          <w:t>)</w:t>
        </w:r>
      </w:ins>
      <w:ins w:id="66" w:author="ERCOT 020625" w:date="2024-12-30T19:54:00Z">
        <w:r w:rsidR="00C25EDD">
          <w:rPr>
            <w:szCs w:val="20"/>
          </w:rPr>
          <w:t xml:space="preserve"> message</w:t>
        </w:r>
      </w:ins>
      <w:ins w:id="67" w:author="Golden Spread Electric Cooperative" w:date="2024-05-06T12:08:00Z">
        <w:del w:id="68" w:author="ERCOT 020625" w:date="2024-12-30T19:54:00Z">
          <w:r w:rsidDel="00C25EDD">
            <w:rPr>
              <w:szCs w:val="20"/>
            </w:rPr>
            <w:delText>in 100 MW blocks allocated to QSEs</w:delText>
          </w:r>
        </w:del>
        <w:r>
          <w:rPr>
            <w:szCs w:val="20"/>
          </w:rPr>
          <w:t>, as described in Section 4.5.3.4</w:t>
        </w:r>
      </w:ins>
      <w:ins w:id="69" w:author="Golden Spread Electric Cooperative" w:date="2024-06-18T16:11:00Z">
        <w:r w:rsidR="008C2C57">
          <w:rPr>
            <w:szCs w:val="20"/>
          </w:rPr>
          <w:t xml:space="preserve">, </w:t>
        </w:r>
        <w:r w:rsidR="008C2C57" w:rsidRPr="008C2C57">
          <w:rPr>
            <w:szCs w:val="20"/>
          </w:rPr>
          <w:t xml:space="preserve">Qualified Scheduling Entity </w:t>
        </w:r>
        <w:del w:id="70" w:author="ERCOT 020625" w:date="2025-01-16T22:00:00Z">
          <w:r w:rsidR="008C2C57" w:rsidRPr="008C2C57" w:rsidDel="00AB75A3">
            <w:rPr>
              <w:szCs w:val="20"/>
            </w:rPr>
            <w:delText>V</w:delText>
          </w:r>
        </w:del>
        <w:r w:rsidR="008C2C57" w:rsidRPr="008C2C57">
          <w:rPr>
            <w:szCs w:val="20"/>
          </w:rPr>
          <w:t xml:space="preserve">ECL Load </w:t>
        </w:r>
      </w:ins>
      <w:ins w:id="71" w:author="ERCOT 020625" w:date="2025-01-13T10:53:00Z">
        <w:r w:rsidR="00920EBA">
          <w:rPr>
            <w:szCs w:val="20"/>
          </w:rPr>
          <w:t>Reduction</w:t>
        </w:r>
      </w:ins>
      <w:ins w:id="72" w:author="Golden Spread Electric Cooperative" w:date="2024-06-18T16:11:00Z">
        <w:del w:id="73" w:author="ERCOT 020625" w:date="2025-01-13T10:53:00Z">
          <w:r w:rsidR="008C2C57" w:rsidRPr="008C2C57" w:rsidDel="00920EBA">
            <w:rPr>
              <w:szCs w:val="20"/>
            </w:rPr>
            <w:delText>Shed</w:delText>
          </w:r>
        </w:del>
        <w:r w:rsidR="008C2C57" w:rsidRPr="008C2C57">
          <w:rPr>
            <w:szCs w:val="20"/>
          </w:rPr>
          <w:t xml:space="preserve"> Obligation</w:t>
        </w:r>
        <w:r w:rsidR="008C2C57">
          <w:rPr>
            <w:szCs w:val="20"/>
          </w:rPr>
          <w:t>,</w:t>
        </w:r>
      </w:ins>
      <w:ins w:id="74" w:author="Golden Spread Electric Cooperative" w:date="2024-05-06T12:08:00Z">
        <w:r w:rsidRPr="000A278A">
          <w:rPr>
            <w:szCs w:val="20"/>
          </w:rPr>
          <w:t xml:space="preserve"> </w:t>
        </w:r>
        <w:r>
          <w:rPr>
            <w:szCs w:val="20"/>
          </w:rPr>
          <w:t xml:space="preserve">in order to maintain or restore 3,100 MW of PRC to the greatest extent possible.  </w:t>
        </w:r>
      </w:ins>
    </w:p>
    <w:p w14:paraId="2DFA43A0" w14:textId="55801EE3" w:rsidR="00B90808" w:rsidRDefault="00B90808" w:rsidP="00B90808">
      <w:pPr>
        <w:spacing w:before="240" w:after="240"/>
        <w:ind w:left="1440" w:hanging="720"/>
        <w:rPr>
          <w:ins w:id="75" w:author="Golden Spread Electric Cooperative" w:date="2024-05-06T12:08:00Z"/>
          <w:szCs w:val="20"/>
        </w:rPr>
      </w:pPr>
      <w:ins w:id="76" w:author="Golden Spread Electric Cooperative" w:date="2024-05-06T12:08:00Z">
        <w:r w:rsidRPr="002B5379">
          <w:rPr>
            <w:szCs w:val="20"/>
          </w:rPr>
          <w:t>(a)</w:t>
        </w:r>
        <w:r w:rsidRPr="002B5379">
          <w:rPr>
            <w:szCs w:val="20"/>
          </w:rPr>
          <w:tab/>
        </w:r>
      </w:ins>
      <w:ins w:id="77" w:author="Golden Spread Electric Cooperative" w:date="2024-06-13T15:53:00Z">
        <w:del w:id="78" w:author="ERCOT 020625" w:date="2025-01-16T22:00:00Z">
          <w:r w:rsidR="00596C99" w:rsidDel="00AB75A3">
            <w:rPr>
              <w:szCs w:val="20"/>
            </w:rPr>
            <w:delText>V</w:delText>
          </w:r>
        </w:del>
        <w:r w:rsidR="00596C99">
          <w:rPr>
            <w:szCs w:val="20"/>
          </w:rPr>
          <w:t>ECL</w:t>
        </w:r>
      </w:ins>
      <w:ins w:id="79" w:author="Golden Spread Electric Cooperative" w:date="2024-05-06T12:08:00Z">
        <w:r>
          <w:rPr>
            <w:szCs w:val="20"/>
          </w:rPr>
          <w:t>s</w:t>
        </w:r>
        <w:r w:rsidRPr="002B5379">
          <w:rPr>
            <w:szCs w:val="20"/>
          </w:rPr>
          <w:t xml:space="preserve"> may be deployed </w:t>
        </w:r>
        <w:del w:id="80" w:author="ERCOT 020625" w:date="2024-12-30T19:54:00Z">
          <w:r w:rsidDel="00C25EDD">
            <w:rPr>
              <w:szCs w:val="20"/>
            </w:rPr>
            <w:delText>in any number of 100 MW blocks</w:delText>
          </w:r>
          <w:r w:rsidRPr="002B5379" w:rsidDel="00C25EDD">
            <w:rPr>
              <w:szCs w:val="20"/>
            </w:rPr>
            <w:delText xml:space="preserve"> </w:delText>
          </w:r>
        </w:del>
        <w:r w:rsidRPr="002B5379">
          <w:rPr>
            <w:szCs w:val="20"/>
          </w:rPr>
          <w:t xml:space="preserve">and at any time </w:t>
        </w:r>
        <w:r>
          <w:rPr>
            <w:szCs w:val="20"/>
          </w:rPr>
          <w:t xml:space="preserve">in a Settlement Interval </w:t>
        </w:r>
        <w:r w:rsidRPr="002B5379">
          <w:rPr>
            <w:szCs w:val="20"/>
          </w:rPr>
          <w:t xml:space="preserve">at the discretion of ERCOT </w:t>
        </w:r>
      </w:ins>
      <w:ins w:id="81" w:author="Golden Spread Electric Cooperative" w:date="2024-05-08T14:12:00Z">
        <w:r w:rsidR="000C4B25">
          <w:rPr>
            <w:szCs w:val="20"/>
          </w:rPr>
          <w:t>o</w:t>
        </w:r>
      </w:ins>
      <w:ins w:id="82" w:author="Golden Spread Electric Cooperative" w:date="2024-05-06T12:08:00Z">
        <w:r w:rsidRPr="002B5379">
          <w:rPr>
            <w:szCs w:val="20"/>
          </w:rPr>
          <w:t>perators.</w:t>
        </w:r>
      </w:ins>
    </w:p>
    <w:p w14:paraId="750115E8" w14:textId="5C5390B7" w:rsidR="00B90808" w:rsidRPr="002B5379" w:rsidRDefault="00B90808" w:rsidP="00B90808">
      <w:pPr>
        <w:spacing w:before="240" w:after="240"/>
        <w:ind w:left="1440" w:hanging="720"/>
        <w:rPr>
          <w:ins w:id="83" w:author="Golden Spread Electric Cooperative" w:date="2024-05-06T12:08:00Z"/>
          <w:szCs w:val="20"/>
        </w:rPr>
      </w:pPr>
      <w:ins w:id="84" w:author="Golden Spread Electric Cooperative" w:date="2024-05-06T12:08: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85" w:author="Golden Spread Electric Cooperative" w:date="2024-06-13T15:53:00Z">
        <w:del w:id="86" w:author="ERCOT 020625" w:date="2025-01-16T22:00:00Z">
          <w:r w:rsidR="00596C99" w:rsidDel="00AB75A3">
            <w:rPr>
              <w:szCs w:val="20"/>
            </w:rPr>
            <w:delText>V</w:delText>
          </w:r>
        </w:del>
        <w:r w:rsidR="00596C99">
          <w:rPr>
            <w:szCs w:val="20"/>
          </w:rPr>
          <w:t>ECL</w:t>
        </w:r>
      </w:ins>
      <w:ins w:id="87" w:author="Golden Spread Electric Cooperative" w:date="2024-05-06T12:08:00Z">
        <w:r>
          <w:rPr>
            <w:szCs w:val="20"/>
          </w:rPr>
          <w:t>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88" w:author="Golden Spread Electric Cooperative" w:date="2024-06-13T15:53:00Z">
        <w:del w:id="89" w:author="ERCOT 020625" w:date="2025-01-16T22:00:00Z">
          <w:r w:rsidR="00596C99" w:rsidDel="00AB75A3">
            <w:rPr>
              <w:szCs w:val="20"/>
            </w:rPr>
            <w:delText>V</w:delText>
          </w:r>
        </w:del>
        <w:r w:rsidR="00596C99">
          <w:rPr>
            <w:szCs w:val="20"/>
          </w:rPr>
          <w:t>ECL</w:t>
        </w:r>
      </w:ins>
      <w:ins w:id="90" w:author="Golden Spread Electric Cooperative" w:date="2024-05-06T12:08:00Z">
        <w:r w:rsidRPr="00227C74">
          <w:rPr>
            <w:szCs w:val="20"/>
          </w:rPr>
          <w:t xml:space="preserve"> deployed</w:t>
        </w:r>
        <w:r>
          <w:rPr>
            <w:szCs w:val="20"/>
          </w:rPr>
          <w:t>.</w:t>
        </w:r>
      </w:ins>
    </w:p>
    <w:p w14:paraId="45B25BBE" w14:textId="43A3E5D4" w:rsidR="00B90808" w:rsidRDefault="00B90808" w:rsidP="00B90808">
      <w:pPr>
        <w:spacing w:before="240" w:after="240"/>
        <w:ind w:left="1440" w:hanging="720"/>
        <w:rPr>
          <w:ins w:id="91" w:author="Golden Spread Electric Cooperative" w:date="2024-05-06T12:08:00Z"/>
          <w:szCs w:val="20"/>
        </w:rPr>
      </w:pPr>
      <w:ins w:id="92" w:author="Golden Spread Electric Cooperative" w:date="2024-05-06T12:08:00Z">
        <w:r w:rsidRPr="002B5379">
          <w:rPr>
            <w:szCs w:val="20"/>
          </w:rPr>
          <w:t>(</w:t>
        </w:r>
        <w:r>
          <w:rPr>
            <w:szCs w:val="20"/>
          </w:rPr>
          <w:t>c</w:t>
        </w:r>
        <w:r w:rsidRPr="002B5379">
          <w:rPr>
            <w:szCs w:val="20"/>
          </w:rPr>
          <w:t>)</w:t>
        </w:r>
        <w:r w:rsidRPr="002B5379">
          <w:rPr>
            <w:szCs w:val="20"/>
          </w:rPr>
          <w:tab/>
          <w:t xml:space="preserve">ERCOT shall notify QSEs </w:t>
        </w:r>
      </w:ins>
      <w:ins w:id="93" w:author="Oncor 081424" w:date="2024-07-15T17:03:00Z">
        <w:r w:rsidR="00FE6D03">
          <w:rPr>
            <w:szCs w:val="20"/>
          </w:rPr>
          <w:t xml:space="preserve">and TOs </w:t>
        </w:r>
      </w:ins>
      <w:ins w:id="94" w:author="Golden Spread Electric Cooperative" w:date="2024-05-06T12:08:00Z">
        <w:r w:rsidRPr="002B5379">
          <w:rPr>
            <w:szCs w:val="20"/>
          </w:rPr>
          <w:t xml:space="preserve">of the </w:t>
        </w:r>
      </w:ins>
      <w:ins w:id="95" w:author="Golden Spread Electric Cooperative" w:date="2024-06-13T15:53:00Z">
        <w:del w:id="96" w:author="ERCOT 020625" w:date="2025-01-16T22:00:00Z">
          <w:r w:rsidR="00596C99" w:rsidDel="00AB75A3">
            <w:rPr>
              <w:szCs w:val="20"/>
            </w:rPr>
            <w:delText>V</w:delText>
          </w:r>
        </w:del>
        <w:r w:rsidR="00596C99">
          <w:rPr>
            <w:szCs w:val="20"/>
          </w:rPr>
          <w:t>ECL</w:t>
        </w:r>
      </w:ins>
      <w:ins w:id="97" w:author="Golden Spread Electric Cooperative" w:date="2024-05-06T12:08:00Z">
        <w:r>
          <w:rPr>
            <w:szCs w:val="20"/>
          </w:rPr>
          <w:t>s</w:t>
        </w:r>
        <w:r w:rsidRPr="002B5379">
          <w:rPr>
            <w:szCs w:val="20"/>
          </w:rPr>
          <w:t xml:space="preserve"> deployment via an </w:t>
        </w:r>
        <w:del w:id="98" w:author="ERCOT 020625" w:date="2025-01-30T10:43:00Z">
          <w:r w:rsidDel="00235AF8">
            <w:rPr>
              <w:szCs w:val="20"/>
            </w:rPr>
            <w:delText>Extensible Markup (</w:delText>
          </w:r>
        </w:del>
        <w:r w:rsidRPr="002B5379">
          <w:rPr>
            <w:szCs w:val="20"/>
          </w:rPr>
          <w:t>XML</w:t>
        </w:r>
        <w:del w:id="99" w:author="ERCOT 020625" w:date="2025-01-30T10:43:00Z">
          <w:r w:rsidDel="00235AF8">
            <w:rPr>
              <w:szCs w:val="20"/>
            </w:rPr>
            <w:delText>)</w:delText>
          </w:r>
        </w:del>
        <w:r w:rsidRPr="002B5379">
          <w:rPr>
            <w:szCs w:val="20"/>
          </w:rPr>
          <w:t xml:space="preserve"> message</w:t>
        </w:r>
      </w:ins>
      <w:ins w:id="100" w:author="Golden Spread Electric Cooperative" w:date="2024-06-26T10:30:00Z">
        <w:r w:rsidR="002912BE" w:rsidRPr="002912BE">
          <w:rPr>
            <w:szCs w:val="20"/>
          </w:rPr>
          <w:t xml:space="preserve">. </w:t>
        </w:r>
        <w:r w:rsidR="002912BE">
          <w:rPr>
            <w:szCs w:val="20"/>
          </w:rPr>
          <w:t xml:space="preserve"> </w:t>
        </w:r>
        <w:r w:rsidR="002912BE" w:rsidRPr="002912BE">
          <w:rPr>
            <w:szCs w:val="20"/>
          </w:rPr>
          <w:t xml:space="preserve">The deployment time within the ERCOT XML deployment message shall initiate the </w:t>
        </w:r>
        <w:del w:id="101" w:author="ERCOT 020625" w:date="2025-01-16T22:00:00Z">
          <w:r w:rsidR="002912BE" w:rsidRPr="002912BE" w:rsidDel="00AB75A3">
            <w:rPr>
              <w:szCs w:val="20"/>
            </w:rPr>
            <w:delText>V</w:delText>
          </w:r>
        </w:del>
        <w:r w:rsidR="002912BE" w:rsidRPr="002912BE">
          <w:rPr>
            <w:szCs w:val="20"/>
          </w:rPr>
          <w:t xml:space="preserve">ECL deployment and the </w:t>
        </w:r>
        <w:del w:id="102" w:author="ERCOT 020625" w:date="2025-01-16T22:25:00Z">
          <w:r w:rsidR="002912BE" w:rsidRPr="002912BE" w:rsidDel="00D53AB7">
            <w:rPr>
              <w:szCs w:val="20"/>
            </w:rPr>
            <w:delText>V</w:delText>
          </w:r>
        </w:del>
        <w:r w:rsidR="002912BE" w:rsidRPr="002912BE">
          <w:rPr>
            <w:szCs w:val="20"/>
          </w:rPr>
          <w:t>ECL ramp period</w:t>
        </w:r>
      </w:ins>
      <w:ins w:id="103" w:author="Golden Spread Electric Cooperative" w:date="2024-05-06T12:08:00Z">
        <w:r w:rsidRPr="002B5379">
          <w:rPr>
            <w:szCs w:val="20"/>
          </w:rPr>
          <w:t>.</w:t>
        </w:r>
      </w:ins>
    </w:p>
    <w:p w14:paraId="6676689B" w14:textId="6F53CDB7" w:rsidR="00B90808" w:rsidRPr="002B5379" w:rsidRDefault="00B90808" w:rsidP="00B90808">
      <w:pPr>
        <w:spacing w:before="240" w:after="240"/>
        <w:ind w:left="1440" w:hanging="720"/>
        <w:rPr>
          <w:ins w:id="104" w:author="Golden Spread Electric Cooperative" w:date="2024-05-06T12:08:00Z"/>
          <w:szCs w:val="20"/>
        </w:rPr>
      </w:pPr>
      <w:ins w:id="105" w:author="Golden Spread Electric Cooperative" w:date="2024-05-06T12:08:00Z">
        <w:r w:rsidRPr="002B5379">
          <w:rPr>
            <w:szCs w:val="20"/>
          </w:rPr>
          <w:t>(</w:t>
        </w:r>
        <w:r>
          <w:rPr>
            <w:szCs w:val="20"/>
          </w:rPr>
          <w:t>d</w:t>
        </w:r>
        <w:r w:rsidRPr="002B5379">
          <w:rPr>
            <w:szCs w:val="20"/>
          </w:rPr>
          <w:t>)</w:t>
        </w:r>
        <w:r w:rsidRPr="002B5379">
          <w:rPr>
            <w:szCs w:val="20"/>
          </w:rPr>
          <w:tab/>
          <w:t xml:space="preserve">Upon </w:t>
        </w:r>
      </w:ins>
      <w:ins w:id="106" w:author="ERCOT 020625" w:date="2025-01-30T11:16:00Z">
        <w:r w:rsidR="001F4D4D">
          <w:rPr>
            <w:szCs w:val="20"/>
          </w:rPr>
          <w:t xml:space="preserve">receipt of an ECL </w:t>
        </w:r>
      </w:ins>
      <w:ins w:id="107" w:author="Golden Spread Electric Cooperative" w:date="2024-05-06T12:08:00Z">
        <w:r w:rsidRPr="002B5379">
          <w:rPr>
            <w:szCs w:val="20"/>
          </w:rPr>
          <w:t xml:space="preserve">deployment, QSEs shall instruct their </w:t>
        </w:r>
      </w:ins>
      <w:ins w:id="108" w:author="Golden Spread Electric Cooperative" w:date="2024-06-13T15:53:00Z">
        <w:del w:id="109" w:author="ERCOT 020625" w:date="2025-01-16T22:01:00Z">
          <w:r w:rsidR="00596C99" w:rsidDel="00AB75A3">
            <w:rPr>
              <w:szCs w:val="20"/>
            </w:rPr>
            <w:delText>V</w:delText>
          </w:r>
        </w:del>
        <w:r w:rsidR="00596C99">
          <w:rPr>
            <w:szCs w:val="20"/>
          </w:rPr>
          <w:t>ECL</w:t>
        </w:r>
      </w:ins>
      <w:ins w:id="110" w:author="Golden Spread Electric Cooperative" w:date="2024-05-06T12:08:00Z">
        <w:r>
          <w:rPr>
            <w:szCs w:val="20"/>
          </w:rPr>
          <w:t>s</w:t>
        </w:r>
        <w:r w:rsidRPr="002B5379">
          <w:rPr>
            <w:szCs w:val="20"/>
          </w:rPr>
          <w:t xml:space="preserve"> to </w:t>
        </w:r>
      </w:ins>
      <w:ins w:id="111" w:author="Oncor 081424" w:date="2024-07-15T17:04:00Z">
        <w:r w:rsidR="00696D2F">
          <w:rPr>
            <w:szCs w:val="20"/>
          </w:rPr>
          <w:t>reduce</w:t>
        </w:r>
      </w:ins>
      <w:ins w:id="112" w:author="Golden Spread Electric Cooperative" w:date="2024-05-06T12:08:00Z">
        <w:del w:id="113" w:author="Oncor 081424" w:date="2024-07-15T17:04:00Z">
          <w:r w:rsidRPr="002B5379" w:rsidDel="00696D2F">
            <w:rPr>
              <w:szCs w:val="20"/>
            </w:rPr>
            <w:delText>cease</w:delText>
          </w:r>
        </w:del>
        <w:r w:rsidRPr="002B5379">
          <w:rPr>
            <w:szCs w:val="20"/>
          </w:rPr>
          <w:t xml:space="preserve"> consumption</w:t>
        </w:r>
      </w:ins>
      <w:ins w:id="114" w:author="ERCOT 020625" w:date="2024-12-30T19:55:00Z">
        <w:r w:rsidR="00C25EDD">
          <w:rPr>
            <w:szCs w:val="20"/>
          </w:rPr>
          <w:t xml:space="preserve"> without delay in </w:t>
        </w:r>
        <w:proofErr w:type="gramStart"/>
        <w:r w:rsidR="00C25EDD">
          <w:rPr>
            <w:szCs w:val="20"/>
          </w:rPr>
          <w:t>a time period</w:t>
        </w:r>
        <w:proofErr w:type="gramEnd"/>
        <w:r w:rsidR="00C25EDD">
          <w:rPr>
            <w:szCs w:val="20"/>
          </w:rPr>
          <w:t xml:space="preserve"> not to exceed </w:t>
        </w:r>
      </w:ins>
      <w:ins w:id="115" w:author="Golden Spread Electric Cooperative" w:date="2024-05-06T12:08:00Z">
        <w:del w:id="116" w:author="ERCOT 020625" w:date="2024-12-30T19:55:00Z">
          <w:r w:rsidRPr="002B5379" w:rsidDel="00C25EDD">
            <w:rPr>
              <w:szCs w:val="20"/>
            </w:rPr>
            <w:delText xml:space="preserve"> within </w:delText>
          </w:r>
        </w:del>
        <w:r w:rsidRPr="002B5379">
          <w:rPr>
            <w:szCs w:val="20"/>
          </w:rPr>
          <w:t xml:space="preserve">30 minutes from the start of </w:t>
        </w:r>
      </w:ins>
      <w:ins w:id="117" w:author="Golden Spread Electric Cooperative" w:date="2024-05-15T08:44:00Z">
        <w:r w:rsidR="00BA4E50">
          <w:rPr>
            <w:szCs w:val="20"/>
          </w:rPr>
          <w:t xml:space="preserve">the </w:t>
        </w:r>
      </w:ins>
      <w:ins w:id="118" w:author="Golden Spread Electric Cooperative" w:date="2024-06-13T15:53:00Z">
        <w:del w:id="119" w:author="ERCOT 020625" w:date="2025-01-16T22:01:00Z">
          <w:r w:rsidR="00596C99" w:rsidDel="00AB75A3">
            <w:rPr>
              <w:szCs w:val="20"/>
            </w:rPr>
            <w:delText>V</w:delText>
          </w:r>
        </w:del>
        <w:r w:rsidR="00596C99">
          <w:rPr>
            <w:szCs w:val="20"/>
          </w:rPr>
          <w:t>ECL</w:t>
        </w:r>
      </w:ins>
      <w:ins w:id="120" w:author="Golden Spread Electric Cooperative" w:date="2024-05-06T12:08:00Z">
        <w:r w:rsidRPr="002B5379">
          <w:rPr>
            <w:szCs w:val="20"/>
          </w:rPr>
          <w:t xml:space="preserve"> ramp period</w:t>
        </w:r>
      </w:ins>
      <w:ins w:id="121" w:author="ERCOT 020625" w:date="2025-01-29T23:39:00Z">
        <w:r w:rsidR="00C05B15">
          <w:rPr>
            <w:szCs w:val="20"/>
          </w:rPr>
          <w:t>,</w:t>
        </w:r>
      </w:ins>
      <w:ins w:id="122" w:author="Golden Spread Electric Cooperative" w:date="2024-05-06T12:08:00Z">
        <w:r>
          <w:rPr>
            <w:szCs w:val="20"/>
          </w:rPr>
          <w:t xml:space="preserve"> and the d</w:t>
        </w:r>
        <w:r w:rsidRPr="002B5379">
          <w:rPr>
            <w:szCs w:val="20"/>
          </w:rPr>
          <w:t xml:space="preserve">eployed </w:t>
        </w:r>
      </w:ins>
      <w:ins w:id="123" w:author="Golden Spread Electric Cooperative" w:date="2024-06-13T15:53:00Z">
        <w:del w:id="124" w:author="ERCOT 020625" w:date="2025-01-16T22:01:00Z">
          <w:r w:rsidR="00596C99" w:rsidDel="00AB75A3">
            <w:rPr>
              <w:szCs w:val="20"/>
            </w:rPr>
            <w:delText>V</w:delText>
          </w:r>
        </w:del>
        <w:r w:rsidR="00596C99">
          <w:rPr>
            <w:szCs w:val="20"/>
          </w:rPr>
          <w:t>ECL</w:t>
        </w:r>
      </w:ins>
      <w:ins w:id="125" w:author="Golden Spread Electric Cooperative" w:date="2024-05-06T12:08:00Z">
        <w:r>
          <w:rPr>
            <w:szCs w:val="20"/>
          </w:rPr>
          <w:t>s</w:t>
        </w:r>
        <w:r w:rsidRPr="002B5379">
          <w:rPr>
            <w:szCs w:val="20"/>
          </w:rPr>
          <w:t xml:space="preserve"> shall comply with th</w:t>
        </w:r>
        <w:r>
          <w:rPr>
            <w:szCs w:val="20"/>
          </w:rPr>
          <w:t>os</w:t>
        </w:r>
        <w:r w:rsidRPr="002B5379">
          <w:rPr>
            <w:szCs w:val="20"/>
          </w:rPr>
          <w:t>e instruction</w:t>
        </w:r>
        <w:r>
          <w:rPr>
            <w:szCs w:val="20"/>
          </w:rPr>
          <w:t xml:space="preserve">s.  </w:t>
        </w:r>
        <w:del w:id="126" w:author="ERCOT 020625" w:date="2024-12-30T19:55:00Z">
          <w:r w:rsidDel="00C25EDD">
            <w:rPr>
              <w:szCs w:val="20"/>
            </w:rPr>
            <w:delText xml:space="preserve">When responding to this deployment instruction, the </w:delText>
          </w:r>
        </w:del>
      </w:ins>
      <w:ins w:id="127" w:author="Golden Spread Electric Cooperative" w:date="2024-06-13T15:53:00Z">
        <w:del w:id="128" w:author="ERCOT 020625" w:date="2024-12-30T19:55:00Z">
          <w:r w:rsidR="00596C99" w:rsidDel="00C25EDD">
            <w:rPr>
              <w:szCs w:val="20"/>
            </w:rPr>
            <w:delText>VECL</w:delText>
          </w:r>
        </w:del>
      </w:ins>
      <w:ins w:id="129" w:author="Golden Spread Electric Cooperative" w:date="2024-05-06T12:08:00Z">
        <w:del w:id="130" w:author="ERCOT 020625" w:date="2024-12-30T19:55:00Z">
          <w:r w:rsidDel="00C25EDD">
            <w:rPr>
              <w:szCs w:val="20"/>
            </w:rPr>
            <w:delText xml:space="preserve"> shall limit their ramp rate to </w:delText>
          </w:r>
        </w:del>
      </w:ins>
      <w:ins w:id="131" w:author="Golden Spread Electric Cooperative" w:date="2024-05-08T14:19:00Z">
        <w:del w:id="132" w:author="ERCOT 020625" w:date="2024-12-30T19:55:00Z">
          <w:r w:rsidR="000C4B25" w:rsidDel="00C25EDD">
            <w:rPr>
              <w:szCs w:val="20"/>
            </w:rPr>
            <w:delText>20%</w:delText>
          </w:r>
        </w:del>
      </w:ins>
      <w:ins w:id="133" w:author="Golden Spread Electric Cooperative" w:date="2024-05-06T12:08:00Z">
        <w:del w:id="134" w:author="ERCOT 020625" w:date="2024-12-30T19:55:00Z">
          <w:r w:rsidDel="00C25EDD">
            <w:rPr>
              <w:szCs w:val="20"/>
            </w:rPr>
            <w:delText xml:space="preserve"> per minute.</w:delText>
          </w:r>
        </w:del>
      </w:ins>
    </w:p>
    <w:p w14:paraId="6797E151" w14:textId="28C8136D" w:rsidR="00B90808" w:rsidRPr="002B5379" w:rsidRDefault="00B90808" w:rsidP="00B90808">
      <w:pPr>
        <w:spacing w:before="240" w:after="240"/>
        <w:ind w:left="1440" w:hanging="720"/>
        <w:rPr>
          <w:ins w:id="135" w:author="Golden Spread Electric Cooperative" w:date="2024-05-06T12:08:00Z"/>
          <w:szCs w:val="20"/>
        </w:rPr>
      </w:pPr>
      <w:ins w:id="136" w:author="Golden Spread Electric Cooperative" w:date="2024-05-06T12:08:00Z">
        <w:r w:rsidRPr="002B5379">
          <w:rPr>
            <w:szCs w:val="20"/>
          </w:rPr>
          <w:t>(</w:t>
        </w:r>
        <w:r>
          <w:rPr>
            <w:szCs w:val="20"/>
          </w:rPr>
          <w:t>e</w:t>
        </w:r>
        <w:r w:rsidRPr="002B5379">
          <w:rPr>
            <w:szCs w:val="20"/>
          </w:rPr>
          <w:t>)</w:t>
        </w:r>
        <w:r w:rsidRPr="002B5379">
          <w:rPr>
            <w:szCs w:val="20"/>
          </w:rPr>
          <w:tab/>
        </w:r>
        <w:del w:id="137" w:author="ERCOT 020625" w:date="2024-12-30T19:57:00Z">
          <w:r w:rsidDel="00C25EDD">
            <w:rPr>
              <w:szCs w:val="20"/>
            </w:rPr>
            <w:delText xml:space="preserve">QSEs shall promptly notify the ERCOT operator of any </w:delText>
          </w:r>
        </w:del>
      </w:ins>
      <w:ins w:id="138" w:author="Golden Spread Electric Cooperative" w:date="2024-06-13T15:53:00Z">
        <w:del w:id="139" w:author="ERCOT 020625" w:date="2024-12-30T19:57:00Z">
          <w:r w:rsidR="00596C99" w:rsidDel="00C25EDD">
            <w:rPr>
              <w:szCs w:val="20"/>
            </w:rPr>
            <w:delText>VECL</w:delText>
          </w:r>
        </w:del>
      </w:ins>
      <w:ins w:id="140" w:author="Golden Spread Electric Cooperative" w:date="2024-05-06T12:08:00Z">
        <w:del w:id="141" w:author="ERCOT 020625" w:date="2024-12-30T19:57:00Z">
          <w:r w:rsidDel="00C25EDD">
            <w:rPr>
              <w:szCs w:val="20"/>
            </w:rPr>
            <w:delText xml:space="preserve">s that are unable to comply with a deployment instruction, including the reason for the failure to comply.  </w:delText>
          </w:r>
        </w:del>
      </w:ins>
      <w:ins w:id="142" w:author="ERCOT 020625" w:date="2025-01-29T23:39:00Z">
        <w:r w:rsidR="00C05B15">
          <w:rPr>
            <w:szCs w:val="20"/>
          </w:rPr>
          <w:t xml:space="preserve">If an ECL fails to comply </w:t>
        </w:r>
      </w:ins>
      <w:ins w:id="143" w:author="ERCOT 020625" w:date="2025-01-29T23:40:00Z">
        <w:r w:rsidR="00C05B15">
          <w:rPr>
            <w:szCs w:val="20"/>
          </w:rPr>
          <w:t xml:space="preserve">with a deployment instruction, </w:t>
        </w:r>
      </w:ins>
      <w:ins w:id="144" w:author="Golden Spread Electric Cooperative" w:date="2024-05-06T12:08:00Z">
        <w:r>
          <w:rPr>
            <w:szCs w:val="20"/>
          </w:rPr>
          <w:t xml:space="preserve">ERCOT may instruct the applicable </w:t>
        </w:r>
      </w:ins>
      <w:ins w:id="145" w:author="Oncor 081424" w:date="2024-07-15T16:32:00Z">
        <w:r w:rsidR="00D020D3">
          <w:rPr>
            <w:szCs w:val="20"/>
          </w:rPr>
          <w:t>TO</w:t>
        </w:r>
      </w:ins>
      <w:ins w:id="146" w:author="Golden Spread Electric Cooperative" w:date="2024-05-06T12:08:00Z">
        <w:del w:id="147" w:author="Oncor 081424" w:date="2024-07-15T16:33:00Z">
          <w:r w:rsidDel="00D020D3">
            <w:rPr>
              <w:szCs w:val="20"/>
            </w:rPr>
            <w:delText>TSP</w:delText>
          </w:r>
        </w:del>
        <w:r>
          <w:rPr>
            <w:szCs w:val="20"/>
          </w:rPr>
          <w:t xml:space="preserve"> </w:t>
        </w:r>
        <w:del w:id="148" w:author="ERCOT 020625" w:date="2025-01-29T23:40:00Z">
          <w:r w:rsidDel="00C05B15">
            <w:rPr>
              <w:szCs w:val="20"/>
            </w:rPr>
            <w:delText>or QSE</w:delText>
          </w:r>
        </w:del>
      </w:ins>
      <w:ins w:id="149" w:author="Oncor 081424" w:date="2024-07-15T16:37:00Z">
        <w:del w:id="150" w:author="ERCOT 020625" w:date="2025-01-29T23:40:00Z">
          <w:r w:rsidR="00D60841" w:rsidDel="00C05B15">
            <w:rPr>
              <w:szCs w:val="20"/>
            </w:rPr>
            <w:delText xml:space="preserve"> (</w:delText>
          </w:r>
        </w:del>
      </w:ins>
      <w:ins w:id="151" w:author="Oncor 081424" w:date="2024-07-15T16:34:00Z">
        <w:del w:id="152" w:author="ERCOT 020625" w:date="2025-01-29T23:40:00Z">
          <w:r w:rsidR="00CF525B" w:rsidDel="00C05B15">
            <w:rPr>
              <w:szCs w:val="20"/>
            </w:rPr>
            <w:delText xml:space="preserve">if the </w:delText>
          </w:r>
        </w:del>
        <w:del w:id="153" w:author="ERCOT 020625" w:date="2025-01-16T22:01:00Z">
          <w:r w:rsidR="00CF525B" w:rsidDel="00AB75A3">
            <w:rPr>
              <w:szCs w:val="20"/>
            </w:rPr>
            <w:delText>V</w:delText>
          </w:r>
        </w:del>
        <w:del w:id="154" w:author="ERCOT 020625" w:date="2025-01-29T23:40:00Z">
          <w:r w:rsidR="00CF525B" w:rsidDel="00C05B15">
            <w:rPr>
              <w:szCs w:val="20"/>
            </w:rPr>
            <w:delText xml:space="preserve">ECL is </w:delText>
          </w:r>
        </w:del>
      </w:ins>
      <w:ins w:id="155" w:author="Oncor 081424" w:date="2024-07-15T16:36:00Z">
        <w:del w:id="156" w:author="ERCOT 020625" w:date="2025-01-29T23:40:00Z">
          <w:r w:rsidR="00AB2C13" w:rsidDel="00C05B15">
            <w:rPr>
              <w:szCs w:val="20"/>
            </w:rPr>
            <w:delText xml:space="preserve">behind </w:delText>
          </w:r>
        </w:del>
        <w:del w:id="157" w:author="ERCOT 020625" w:date="2025-01-16T22:01:00Z">
          <w:r w:rsidR="00AB2C13" w:rsidDel="00AB75A3">
            <w:rPr>
              <w:szCs w:val="20"/>
            </w:rPr>
            <w:delText>the</w:delText>
          </w:r>
        </w:del>
        <w:del w:id="158" w:author="ERCOT 020625" w:date="2025-01-29T23:40:00Z">
          <w:r w:rsidR="00AB2C13" w:rsidDel="00C05B15">
            <w:rPr>
              <w:szCs w:val="20"/>
            </w:rPr>
            <w:delText xml:space="preserve"> Point of Interconnectio</w:delText>
          </w:r>
        </w:del>
      </w:ins>
      <w:ins w:id="159" w:author="Oncor 081424" w:date="2024-07-15T16:37:00Z">
        <w:del w:id="160" w:author="ERCOT 020625" w:date="2025-01-29T23:40:00Z">
          <w:r w:rsidR="00AB2C13" w:rsidDel="00C05B15">
            <w:rPr>
              <w:szCs w:val="20"/>
            </w:rPr>
            <w:delText xml:space="preserve">n </w:delText>
          </w:r>
        </w:del>
      </w:ins>
      <w:ins w:id="161" w:author="Oncor 081424" w:date="2024-08-12T14:42:00Z">
        <w:del w:id="162" w:author="ERCOT 020625" w:date="2025-01-29T23:40:00Z">
          <w:r w:rsidR="003F4037" w:rsidDel="00C05B15">
            <w:rPr>
              <w:szCs w:val="20"/>
            </w:rPr>
            <w:delText xml:space="preserve">(POI) </w:delText>
          </w:r>
        </w:del>
      </w:ins>
      <w:ins w:id="163" w:author="Oncor 081424" w:date="2024-07-15T16:37:00Z">
        <w:del w:id="164" w:author="ERCOT 020625" w:date="2025-01-16T22:02:00Z">
          <w:r w:rsidR="00AB2C13" w:rsidDel="00AB75A3">
            <w:rPr>
              <w:szCs w:val="20"/>
            </w:rPr>
            <w:delText>of a</w:delText>
          </w:r>
        </w:del>
        <w:del w:id="165" w:author="ERCOT 020625" w:date="2025-01-29T23:40:00Z">
          <w:r w:rsidR="00AB2C13" w:rsidDel="00C05B15">
            <w:rPr>
              <w:szCs w:val="20"/>
            </w:rPr>
            <w:delText xml:space="preserve"> </w:delText>
          </w:r>
        </w:del>
        <w:del w:id="166" w:author="ERCOT 020625" w:date="2025-01-16T22:02:00Z">
          <w:r w:rsidR="00AB2C13" w:rsidDel="00AB75A3">
            <w:rPr>
              <w:szCs w:val="20"/>
            </w:rPr>
            <w:delText>generat</w:delText>
          </w:r>
          <w:r w:rsidR="00D60841" w:rsidDel="00AB75A3">
            <w:rPr>
              <w:szCs w:val="20"/>
            </w:rPr>
            <w:delText>or</w:delText>
          </w:r>
        </w:del>
        <w:del w:id="167" w:author="ERCOT 020625" w:date="2025-01-29T23:40:00Z">
          <w:r w:rsidR="00D60841" w:rsidDel="00C05B15">
            <w:rPr>
              <w:szCs w:val="20"/>
            </w:rPr>
            <w:delText>)</w:delText>
          </w:r>
        </w:del>
      </w:ins>
      <w:ins w:id="168" w:author="Golden Spread Electric Cooperative" w:date="2024-05-06T12:08:00Z">
        <w:del w:id="169" w:author="ERCOT 020625" w:date="2025-01-29T23:40:00Z">
          <w:r w:rsidDel="00C05B15">
            <w:rPr>
              <w:szCs w:val="20"/>
            </w:rPr>
            <w:delText xml:space="preserve"> </w:delText>
          </w:r>
        </w:del>
      </w:ins>
      <w:ins w:id="170" w:author="ERCOT 020625" w:date="2025-01-29T23:40:00Z">
        <w:del w:id="171" w:author="ERCOT 020625" w:date="2025-01-30T11:01:00Z">
          <w:r w:rsidR="00C05B15" w:rsidDel="006D5E15">
            <w:rPr>
              <w:szCs w:val="20"/>
            </w:rPr>
            <w:delText xml:space="preserve"> </w:delText>
          </w:r>
        </w:del>
      </w:ins>
      <w:proofErr w:type="spellStart"/>
      <w:ins w:id="172" w:author="Golden Spread Electric Cooperative" w:date="2024-05-06T12:08:00Z">
        <w:r>
          <w:rPr>
            <w:szCs w:val="20"/>
          </w:rPr>
          <w:t>to</w:t>
        </w:r>
        <w:proofErr w:type="spellEnd"/>
        <w:r>
          <w:rPr>
            <w:szCs w:val="20"/>
          </w:rPr>
          <w:t xml:space="preserve"> </w:t>
        </w:r>
      </w:ins>
      <w:ins w:id="173" w:author="ERCOT 020625" w:date="2025-01-29T23:40:00Z">
        <w:r w:rsidR="00C05B15">
          <w:rPr>
            <w:szCs w:val="20"/>
          </w:rPr>
          <w:t xml:space="preserve">remotely </w:t>
        </w:r>
      </w:ins>
      <w:ins w:id="174" w:author="Golden Spread Electric Cooperative" w:date="2024-05-06T12:08:00Z">
        <w:r>
          <w:rPr>
            <w:szCs w:val="20"/>
          </w:rPr>
          <w:t xml:space="preserve">disconnect </w:t>
        </w:r>
        <w:del w:id="175" w:author="ERCOT 020625" w:date="2025-01-29T23:41:00Z">
          <w:r w:rsidDel="00C05B15">
            <w:rPr>
              <w:szCs w:val="20"/>
            </w:rPr>
            <w:delText>a</w:delText>
          </w:r>
        </w:del>
      </w:ins>
      <w:ins w:id="176" w:author="ERCOT 020625" w:date="2025-01-29T23:41:00Z">
        <w:r w:rsidR="00C05B15">
          <w:rPr>
            <w:szCs w:val="20"/>
          </w:rPr>
          <w:t>the</w:t>
        </w:r>
      </w:ins>
      <w:ins w:id="177" w:author="Golden Spread Electric Cooperative" w:date="2024-05-06T12:08:00Z">
        <w:r>
          <w:rPr>
            <w:szCs w:val="20"/>
          </w:rPr>
          <w:t xml:space="preserve"> </w:t>
        </w:r>
      </w:ins>
      <w:ins w:id="178" w:author="Golden Spread Electric Cooperative" w:date="2024-06-13T15:54:00Z">
        <w:del w:id="179" w:author="ERCOT 020625" w:date="2025-01-16T22:02:00Z">
          <w:r w:rsidR="00596C99" w:rsidDel="00AB75A3">
            <w:rPr>
              <w:szCs w:val="20"/>
            </w:rPr>
            <w:delText>V</w:delText>
          </w:r>
        </w:del>
        <w:r w:rsidR="00596C99">
          <w:rPr>
            <w:szCs w:val="20"/>
          </w:rPr>
          <w:t>ECL</w:t>
        </w:r>
      </w:ins>
      <w:ins w:id="180" w:author="ERCOT 020625" w:date="2025-01-29T23:41:00Z">
        <w:r w:rsidR="00C05B15">
          <w:rPr>
            <w:szCs w:val="20"/>
          </w:rPr>
          <w:t xml:space="preserve">. </w:t>
        </w:r>
      </w:ins>
      <w:ins w:id="181" w:author="ERCOT 020625" w:date="2025-01-30T11:01:00Z">
        <w:r w:rsidR="006D5E15">
          <w:rPr>
            <w:szCs w:val="20"/>
          </w:rPr>
          <w:t xml:space="preserve"> </w:t>
        </w:r>
      </w:ins>
      <w:ins w:id="182" w:author="ERCOT 020625" w:date="2025-01-29T23:41:00Z">
        <w:r w:rsidR="00C05B15">
          <w:rPr>
            <w:szCs w:val="20"/>
          </w:rPr>
          <w:t>If an ECL that fails to comply with a deployment instruction is co-located with an ERCOT Resource, ERCOT may instruct the Customer’s QSE</w:t>
        </w:r>
      </w:ins>
      <w:ins w:id="183" w:author="ERCOT 020625" w:date="2025-01-29T23:42:00Z">
        <w:r w:rsidR="00C05B15">
          <w:rPr>
            <w:szCs w:val="20"/>
          </w:rPr>
          <w:t xml:space="preserve"> to remotely disconnect the ECL, in which case the QSE shall ensure that the ECL is promptly disconnected from the ERCOT System</w:t>
        </w:r>
      </w:ins>
      <w:ins w:id="184" w:author="Golden Spread Electric Cooperative" w:date="2024-05-06T12:08:00Z">
        <w:del w:id="185" w:author="ERCOT 020625" w:date="2025-01-29T23:42:00Z">
          <w:r w:rsidDel="00C05B15">
            <w:rPr>
              <w:szCs w:val="20"/>
            </w:rPr>
            <w:delText xml:space="preserve"> that fails to comply with a deployment instruction</w:delText>
          </w:r>
        </w:del>
        <w:r>
          <w:rPr>
            <w:szCs w:val="20"/>
          </w:rPr>
          <w:t>.</w:t>
        </w:r>
      </w:ins>
    </w:p>
    <w:p w14:paraId="48ABC68E" w14:textId="2521C7A4" w:rsidR="00B90808" w:rsidRDefault="00B90808" w:rsidP="00B90808">
      <w:pPr>
        <w:spacing w:before="240" w:after="240"/>
        <w:ind w:left="1440" w:hanging="720"/>
        <w:rPr>
          <w:ins w:id="186" w:author="Oncor 081424" w:date="2024-07-15T16:33:00Z"/>
          <w:szCs w:val="20"/>
        </w:rPr>
      </w:pPr>
      <w:ins w:id="187" w:author="Golden Spread Electric Cooperative" w:date="2024-05-06T12:08: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188" w:author="Golden Spread Electric Cooperative" w:date="2024-06-13T15:54:00Z">
        <w:del w:id="189" w:author="ERCOT 020625" w:date="2025-01-16T22:03:00Z">
          <w:r w:rsidR="00596C99" w:rsidDel="00AB75A3">
            <w:rPr>
              <w:szCs w:val="20"/>
            </w:rPr>
            <w:delText>V</w:delText>
          </w:r>
        </w:del>
        <w:r w:rsidR="00596C99">
          <w:rPr>
            <w:szCs w:val="20"/>
          </w:rPr>
          <w:t>ECL</w:t>
        </w:r>
      </w:ins>
      <w:ins w:id="190" w:author="Golden Spread Electric Cooperative" w:date="2024-05-06T12:08:00Z">
        <w:r>
          <w:rPr>
            <w:szCs w:val="20"/>
          </w:rPr>
          <w:t>s</w:t>
        </w:r>
        <w:r w:rsidRPr="002B5379">
          <w:rPr>
            <w:szCs w:val="20"/>
          </w:rPr>
          <w:t xml:space="preserve"> </w:t>
        </w:r>
        <w:r>
          <w:rPr>
            <w:szCs w:val="20"/>
          </w:rPr>
          <w:t>deployment</w:t>
        </w:r>
        <w:r w:rsidRPr="002B5379">
          <w:rPr>
            <w:szCs w:val="20"/>
          </w:rPr>
          <w:t xml:space="preserve"> via an XML </w:t>
        </w:r>
      </w:ins>
      <w:ins w:id="191" w:author="Golden Spread Electric Cooperative" w:date="2024-06-26T10:37:00Z">
        <w:r w:rsidR="00FA19C3">
          <w:rPr>
            <w:szCs w:val="20"/>
          </w:rPr>
          <w:t xml:space="preserve">recall </w:t>
        </w:r>
      </w:ins>
      <w:ins w:id="192" w:author="Golden Spread Electric Cooperative" w:date="2024-05-06T12:08:00Z">
        <w:r w:rsidRPr="002B5379">
          <w:rPr>
            <w:szCs w:val="20"/>
          </w:rPr>
          <w:t>message</w:t>
        </w:r>
      </w:ins>
      <w:ins w:id="193" w:author="Golden Spread Electric Cooperative" w:date="2024-06-26T10:38:00Z">
        <w:r w:rsidR="00FA19C3">
          <w:rPr>
            <w:szCs w:val="20"/>
          </w:rPr>
          <w:t>.</w:t>
        </w:r>
      </w:ins>
      <w:ins w:id="194" w:author="Golden Spread Electric Cooperative" w:date="2024-05-06T12:08:00Z">
        <w:r w:rsidRPr="002B5379">
          <w:rPr>
            <w:szCs w:val="20"/>
          </w:rPr>
          <w:t xml:space="preserve"> </w:t>
        </w:r>
      </w:ins>
      <w:ins w:id="195" w:author="Golden Spread Electric Cooperative" w:date="2024-06-26T10:38:00Z">
        <w:r w:rsidR="00FA19C3">
          <w:rPr>
            <w:szCs w:val="20"/>
          </w:rPr>
          <w:t xml:space="preserve"> </w:t>
        </w:r>
        <w:r w:rsidR="00FA19C3" w:rsidRPr="00FA19C3">
          <w:rPr>
            <w:szCs w:val="20"/>
          </w:rPr>
          <w:t xml:space="preserve">The ERCOT XML recall message shall represent the official notice of the </w:t>
        </w:r>
        <w:del w:id="196" w:author="ERCOT 020625" w:date="2025-01-16T22:25:00Z">
          <w:r w:rsidR="00FA19C3" w:rsidRPr="00FA19C3" w:rsidDel="00D53AB7">
            <w:rPr>
              <w:szCs w:val="20"/>
            </w:rPr>
            <w:delText>V</w:delText>
          </w:r>
        </w:del>
        <w:r w:rsidR="00FA19C3" w:rsidRPr="00FA19C3">
          <w:rPr>
            <w:szCs w:val="20"/>
          </w:rPr>
          <w:t>ECLs recall</w:t>
        </w:r>
      </w:ins>
      <w:ins w:id="197" w:author="Golden Spread Electric Cooperative" w:date="2024-05-06T12:08:00Z">
        <w:r>
          <w:rPr>
            <w:szCs w:val="20"/>
          </w:rPr>
          <w:t>.</w:t>
        </w:r>
      </w:ins>
    </w:p>
    <w:p w14:paraId="167E6C0B" w14:textId="0BFD6F3D" w:rsidR="00D020D3" w:rsidRDefault="00D020D3" w:rsidP="009319E3">
      <w:pPr>
        <w:spacing w:before="240" w:after="240"/>
        <w:ind w:left="2160" w:hanging="720"/>
        <w:rPr>
          <w:ins w:id="198" w:author="Golden Spread Electric Cooperative" w:date="2024-05-06T12:08:00Z"/>
          <w:szCs w:val="20"/>
        </w:rPr>
      </w:pPr>
      <w:ins w:id="199" w:author="Oncor 081424" w:date="2024-07-15T16:33:00Z">
        <w:r>
          <w:rPr>
            <w:szCs w:val="20"/>
          </w:rPr>
          <w:t>(i)</w:t>
        </w:r>
        <w:r>
          <w:rPr>
            <w:szCs w:val="20"/>
          </w:rPr>
          <w:tab/>
          <w:t xml:space="preserve">If ERCOT has instructed the </w:t>
        </w:r>
      </w:ins>
      <w:ins w:id="200" w:author="Oncor 081424" w:date="2024-07-17T15:50:00Z">
        <w:r w:rsidR="00A103EF">
          <w:rPr>
            <w:szCs w:val="20"/>
          </w:rPr>
          <w:t xml:space="preserve">interconnecting </w:t>
        </w:r>
      </w:ins>
      <w:ins w:id="201" w:author="Oncor 081424" w:date="2024-07-15T16:33:00Z">
        <w:r>
          <w:rPr>
            <w:szCs w:val="20"/>
          </w:rPr>
          <w:t xml:space="preserve">TO </w:t>
        </w:r>
        <w:proofErr w:type="spellStart"/>
        <w:r>
          <w:rPr>
            <w:szCs w:val="20"/>
          </w:rPr>
          <w:t>to</w:t>
        </w:r>
        <w:proofErr w:type="spellEnd"/>
        <w:r>
          <w:rPr>
            <w:szCs w:val="20"/>
          </w:rPr>
          <w:t xml:space="preserve"> disconnect a</w:t>
        </w:r>
      </w:ins>
      <w:ins w:id="202" w:author="ERCOT 020625" w:date="2025-01-16T22:03:00Z">
        <w:r w:rsidR="00AB75A3">
          <w:rPr>
            <w:szCs w:val="20"/>
          </w:rPr>
          <w:t>n</w:t>
        </w:r>
      </w:ins>
      <w:ins w:id="203" w:author="Oncor 081424" w:date="2024-07-15T16:33:00Z">
        <w:r>
          <w:rPr>
            <w:szCs w:val="20"/>
          </w:rPr>
          <w:t xml:space="preserve"> </w:t>
        </w:r>
        <w:del w:id="204" w:author="ERCOT 020625" w:date="2025-01-16T22:03:00Z">
          <w:r w:rsidDel="00AB75A3">
            <w:rPr>
              <w:szCs w:val="20"/>
            </w:rPr>
            <w:delText>V</w:delText>
          </w:r>
        </w:del>
        <w:r>
          <w:rPr>
            <w:szCs w:val="20"/>
          </w:rPr>
          <w:t xml:space="preserve">ECL for failure to comply with a deployment instruction, ERCOT will also notify the TO once the </w:t>
        </w:r>
        <w:del w:id="205" w:author="ERCOT 020625" w:date="2025-01-16T22:03:00Z">
          <w:r w:rsidDel="00AB75A3">
            <w:rPr>
              <w:szCs w:val="20"/>
            </w:rPr>
            <w:delText>V</w:delText>
          </w:r>
        </w:del>
        <w:r>
          <w:rPr>
            <w:szCs w:val="20"/>
          </w:rPr>
          <w:t xml:space="preserve">ECL deployment has been terminated, so that the </w:t>
        </w:r>
        <w:del w:id="206" w:author="ERCOT 020625" w:date="2025-01-16T22:03:00Z">
          <w:r w:rsidDel="00AB75A3">
            <w:rPr>
              <w:szCs w:val="20"/>
            </w:rPr>
            <w:delText>V</w:delText>
          </w:r>
        </w:del>
        <w:r>
          <w:rPr>
            <w:szCs w:val="20"/>
          </w:rPr>
          <w:t>ECL can be reconnected.</w:t>
        </w:r>
      </w:ins>
    </w:p>
    <w:p w14:paraId="00ECFF2B" w14:textId="145BDEDC" w:rsidR="00B90808" w:rsidRDefault="00B90808" w:rsidP="00B90808">
      <w:pPr>
        <w:spacing w:before="240" w:after="240"/>
        <w:ind w:left="1440" w:hanging="720"/>
        <w:rPr>
          <w:ins w:id="207" w:author="Golden Spread Electric Cooperative" w:date="2024-05-06T12:08:00Z"/>
          <w:szCs w:val="20"/>
        </w:rPr>
      </w:pPr>
      <w:ins w:id="208" w:author="Golden Spread Electric Cooperative" w:date="2024-05-06T12:08:00Z">
        <w:r w:rsidRPr="002B5379">
          <w:rPr>
            <w:szCs w:val="20"/>
          </w:rPr>
          <w:lastRenderedPageBreak/>
          <w:t>(</w:t>
        </w:r>
        <w:r>
          <w:rPr>
            <w:szCs w:val="20"/>
          </w:rPr>
          <w:t>g</w:t>
        </w:r>
        <w:r w:rsidRPr="002B5379">
          <w:rPr>
            <w:szCs w:val="20"/>
          </w:rPr>
          <w:t>)</w:t>
        </w:r>
        <w:r w:rsidRPr="002B5379">
          <w:rPr>
            <w:szCs w:val="20"/>
          </w:rPr>
          <w:tab/>
          <w:t xml:space="preserve">Upon termination of the </w:t>
        </w:r>
      </w:ins>
      <w:ins w:id="209" w:author="Golden Spread Electric Cooperative" w:date="2024-06-13T15:54:00Z">
        <w:del w:id="210" w:author="ERCOT 020625" w:date="2025-01-16T22:03:00Z">
          <w:r w:rsidR="00596C99" w:rsidDel="00AB75A3">
            <w:rPr>
              <w:szCs w:val="20"/>
            </w:rPr>
            <w:delText>V</w:delText>
          </w:r>
        </w:del>
        <w:r w:rsidR="00596C99">
          <w:rPr>
            <w:szCs w:val="20"/>
          </w:rPr>
          <w:t>ECL</w:t>
        </w:r>
      </w:ins>
      <w:ins w:id="211" w:author="Golden Spread Electric Cooperative" w:date="2024-05-06T12:08:00Z">
        <w:r>
          <w:rPr>
            <w:szCs w:val="20"/>
          </w:rPr>
          <w:t>s</w:t>
        </w:r>
        <w:r w:rsidRPr="002B5379">
          <w:rPr>
            <w:szCs w:val="20"/>
          </w:rPr>
          <w:t xml:space="preserve"> deployment, an</w:t>
        </w:r>
        <w:r>
          <w:rPr>
            <w:szCs w:val="20"/>
          </w:rPr>
          <w:t>y</w:t>
        </w:r>
        <w:r w:rsidRPr="002B5379">
          <w:rPr>
            <w:szCs w:val="20"/>
          </w:rPr>
          <w:t xml:space="preserve"> </w:t>
        </w:r>
      </w:ins>
      <w:ins w:id="212" w:author="Golden Spread Electric Cooperative" w:date="2024-06-13T15:54:00Z">
        <w:del w:id="213" w:author="ERCOT 020625" w:date="2025-01-16T22:03:00Z">
          <w:r w:rsidR="00596C99" w:rsidDel="00AB75A3">
            <w:rPr>
              <w:szCs w:val="20"/>
            </w:rPr>
            <w:delText>V</w:delText>
          </w:r>
        </w:del>
        <w:r w:rsidR="00596C99">
          <w:rPr>
            <w:szCs w:val="20"/>
          </w:rPr>
          <w:t>ECL</w:t>
        </w:r>
      </w:ins>
      <w:ins w:id="214" w:author="Golden Spread Electric Cooperative" w:date="2024-05-06T12:08:00Z">
        <w:r>
          <w:rPr>
            <w:szCs w:val="20"/>
          </w:rPr>
          <w:t xml:space="preserve"> </w:t>
        </w:r>
        <w:r w:rsidRPr="002B5379">
          <w:rPr>
            <w:szCs w:val="20"/>
          </w:rPr>
          <w:t xml:space="preserve">shall not increase consumption at a rate exceeding </w:t>
        </w:r>
      </w:ins>
      <w:ins w:id="215" w:author="Golden Spread Electric Cooperative" w:date="2024-05-08T14:19:00Z">
        <w:r w:rsidR="000C4B25">
          <w:rPr>
            <w:szCs w:val="20"/>
          </w:rPr>
          <w:t>20%</w:t>
        </w:r>
      </w:ins>
      <w:ins w:id="216" w:author="Golden Spread Electric Cooperative" w:date="2024-05-06T12:08:00Z">
        <w:r>
          <w:rPr>
            <w:szCs w:val="20"/>
          </w:rPr>
          <w:t xml:space="preserve"> per minute</w:t>
        </w:r>
        <w:r w:rsidRPr="002B5379">
          <w:rPr>
            <w:szCs w:val="20"/>
          </w:rPr>
          <w:t>.</w:t>
        </w:r>
      </w:ins>
    </w:p>
    <w:p w14:paraId="7E205A5C" w14:textId="013CFCDF" w:rsidR="00B90808" w:rsidRDefault="00B90808" w:rsidP="008A74B2">
      <w:pPr>
        <w:spacing w:before="240" w:after="240"/>
        <w:ind w:left="1440" w:hanging="720"/>
        <w:rPr>
          <w:szCs w:val="20"/>
        </w:rPr>
      </w:pPr>
      <w:ins w:id="217" w:author="Golden Spread Electric Cooperative" w:date="2024-05-06T12:08: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18" w:author="Golden Spread Electric Cooperative" w:date="2024-06-13T15:54:00Z">
        <w:del w:id="219" w:author="ERCOT 020625" w:date="2025-01-16T22:03:00Z">
          <w:r w:rsidR="00596C99" w:rsidDel="00AB75A3">
            <w:rPr>
              <w:szCs w:val="20"/>
            </w:rPr>
            <w:delText>V</w:delText>
          </w:r>
        </w:del>
        <w:r w:rsidR="00596C99">
          <w:rPr>
            <w:szCs w:val="20"/>
          </w:rPr>
          <w:t>ECL</w:t>
        </w:r>
      </w:ins>
      <w:ins w:id="220" w:author="Golden Spread Electric Cooperative" w:date="2024-05-06T12:08: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21" w:author="Golden Spread Electric Cooperative" w:date="2024-06-13T15:54:00Z">
        <w:del w:id="222" w:author="ERCOT 020625" w:date="2025-01-16T22:03:00Z">
          <w:r w:rsidR="00596C99" w:rsidDel="00AB75A3">
            <w:rPr>
              <w:szCs w:val="20"/>
            </w:rPr>
            <w:delText>V</w:delText>
          </w:r>
        </w:del>
        <w:r w:rsidR="00596C99">
          <w:rPr>
            <w:szCs w:val="20"/>
          </w:rPr>
          <w:t>ECL</w:t>
        </w:r>
      </w:ins>
      <w:ins w:id="223" w:author="Golden Spread Electric Cooperative" w:date="2024-05-06T12:08:00Z">
        <w:r>
          <w:rPr>
            <w:szCs w:val="20"/>
          </w:rPr>
          <w:t>s</w:t>
        </w:r>
        <w:r w:rsidRPr="00227C74">
          <w:rPr>
            <w:szCs w:val="20"/>
          </w:rPr>
          <w:t xml:space="preserve"> </w:t>
        </w:r>
        <w:r>
          <w:rPr>
            <w:szCs w:val="20"/>
          </w:rPr>
          <w:t>recalled.</w:t>
        </w:r>
      </w:ins>
    </w:p>
    <w:p w14:paraId="4006F767" w14:textId="749A9052" w:rsidR="004E6E82" w:rsidRPr="004E6E82" w:rsidRDefault="008A74B2" w:rsidP="004E6E82">
      <w:pPr>
        <w:spacing w:before="240" w:after="240"/>
        <w:ind w:left="720" w:hanging="720"/>
        <w:rPr>
          <w:szCs w:val="20"/>
        </w:rPr>
      </w:pPr>
      <w:ins w:id="224" w:author="Golden Spread Electric Cooperative" w:date="2024-05-07T16:05:00Z">
        <w:r>
          <w:rPr>
            <w:szCs w:val="20"/>
          </w:rPr>
          <w:t>(</w:t>
        </w:r>
        <w:del w:id="225" w:author="ERCOT 020625" w:date="2025-01-30T10:47:00Z">
          <w:r w:rsidDel="00B7791B">
            <w:rPr>
              <w:szCs w:val="20"/>
            </w:rPr>
            <w:delText>4</w:delText>
          </w:r>
        </w:del>
      </w:ins>
      <w:ins w:id="226" w:author="ERCOT 020625" w:date="2025-01-30T10:47:00Z">
        <w:r w:rsidR="00B7791B">
          <w:rPr>
            <w:szCs w:val="20"/>
          </w:rPr>
          <w:t>3</w:t>
        </w:r>
      </w:ins>
      <w:ins w:id="227" w:author="Golden Spread Electric Cooperative" w:date="2024-05-07T16:05:00Z">
        <w:r>
          <w:rPr>
            <w:szCs w:val="20"/>
          </w:rPr>
          <w:t>)</w:t>
        </w:r>
        <w:r>
          <w:rPr>
            <w:szCs w:val="20"/>
          </w:rPr>
          <w:tab/>
        </w:r>
      </w:ins>
      <w:r w:rsidR="004E6E82" w:rsidRPr="004E6E82">
        <w:rPr>
          <w:szCs w:val="20"/>
        </w:rPr>
        <w:t>When PRC falls below 3,000 MW and is not projected to be recovered above 3,000 MW within 30 minutes following the deployment of Non-Spin</w:t>
      </w:r>
      <w:ins w:id="228" w:author="ERCOT 020625" w:date="2024-12-30T19:58:00Z">
        <w:r w:rsidR="00C25EDD">
          <w:rPr>
            <w:szCs w:val="20"/>
          </w:rPr>
          <w:t xml:space="preserve"> and all ECL</w:t>
        </w:r>
      </w:ins>
      <w:r w:rsidR="004E6E82" w:rsidRPr="004E6E82">
        <w:rPr>
          <w:szCs w:val="20"/>
        </w:rPr>
        <w:t xml:space="preserve">, ERCOT may deploy available contracted Emergency Response Service (ERS)-10 and ERS-30 via an </w:t>
      </w:r>
      <w:del w:id="229" w:author="Golden Spread Electric Cooperative" w:date="2024-05-08T14:12:00Z">
        <w:r w:rsidR="004E6E82" w:rsidRPr="004E6E82" w:rsidDel="000C4B25">
          <w:rPr>
            <w:szCs w:val="20"/>
          </w:rPr>
          <w:delText>Extensible Markup Language (</w:delText>
        </w:r>
      </w:del>
      <w:r w:rsidR="004E6E82" w:rsidRPr="004E6E82">
        <w:rPr>
          <w:szCs w:val="20"/>
        </w:rPr>
        <w:t>XML</w:t>
      </w:r>
      <w:del w:id="230" w:author="Golden Spread Electric Cooperative" w:date="2024-05-08T14:12:00Z">
        <w:r w:rsidR="004E6E82" w:rsidRPr="004E6E82" w:rsidDel="000C4B25">
          <w:rPr>
            <w:szCs w:val="20"/>
          </w:rPr>
          <w:delText>)</w:delText>
        </w:r>
      </w:del>
      <w:r w:rsidR="004E6E82" w:rsidRPr="004E6E82">
        <w:rPr>
          <w:szCs w:val="20"/>
        </w:rPr>
        <w:t xml:space="preserve"> message</w:t>
      </w:r>
      <w:del w:id="231" w:author="ERCOT 020625" w:date="2024-12-30T19:59:00Z">
        <w:r w:rsidR="004E6E82" w:rsidRPr="004E6E82" w:rsidDel="00C25EDD">
          <w:rPr>
            <w:szCs w:val="20"/>
          </w:rPr>
          <w:delText xml:space="preserve"> followed by a Verbal Dispatch Instruction (VDI) to the QSE Hotline</w:delText>
        </w:r>
      </w:del>
      <w:r w:rsidR="004E6E82" w:rsidRPr="004E6E82">
        <w:rPr>
          <w:szCs w:val="20"/>
        </w:rPr>
        <w:t xml:space="preserve">.  </w:t>
      </w:r>
      <w:ins w:id="232" w:author="ERCOT 020625" w:date="2024-12-30T19:59:00Z">
        <w:r w:rsidR="00C25EDD">
          <w:t>The deployment time within the ERCOT XML deployment message shall represent t</w:t>
        </w:r>
        <w:r w:rsidR="00C25EDD" w:rsidRPr="00D866C9">
          <w:t xml:space="preserve">he </w:t>
        </w:r>
        <w:r w:rsidR="00C25EDD">
          <w:t xml:space="preserve">beginning of </w:t>
        </w:r>
      </w:ins>
      <w:del w:id="233" w:author="ERCOT 020625" w:date="2024-12-30T20:00:00Z">
        <w:r w:rsidR="004E6E82" w:rsidRPr="004E6E82" w:rsidDel="00C25EDD">
          <w:rPr>
            <w:szCs w:val="20"/>
          </w:rPr>
          <w:delText>T</w:delText>
        </w:r>
      </w:del>
      <w:ins w:id="234" w:author="ERCOT 020625" w:date="2024-12-30T20:00:00Z">
        <w:r w:rsidR="00C25EDD">
          <w:rPr>
            <w:szCs w:val="20"/>
          </w:rPr>
          <w:t>t</w:t>
        </w:r>
      </w:ins>
      <w:r w:rsidR="004E6E82" w:rsidRPr="004E6E82">
        <w:rPr>
          <w:szCs w:val="20"/>
        </w:rPr>
        <w:t>he ERS-10 and ERS-30 ramp periods</w:t>
      </w:r>
      <w:del w:id="235" w:author="ERCOT 020625" w:date="2024-12-30T20:00:00Z">
        <w:r w:rsidR="004E6E82" w:rsidRPr="004E6E82" w:rsidDel="00C25EDD">
          <w:rPr>
            <w:szCs w:val="20"/>
          </w:rPr>
          <w:delText xml:space="preserve"> shall begin at the completion of the VDI</w:delText>
        </w:r>
      </w:del>
      <w:r w:rsidR="004E6E82" w:rsidRPr="004E6E82">
        <w:rPr>
          <w:szCs w:val="20"/>
        </w:rPr>
        <w:t>.</w:t>
      </w:r>
    </w:p>
    <w:p w14:paraId="664DF605" w14:textId="77777777" w:rsidR="004E6E82" w:rsidRPr="004E6E82" w:rsidRDefault="004E6E82" w:rsidP="004E6E82">
      <w:pPr>
        <w:spacing w:before="240" w:after="240"/>
        <w:ind w:left="1440" w:hanging="720"/>
        <w:rPr>
          <w:szCs w:val="20"/>
        </w:rPr>
      </w:pPr>
      <w:r w:rsidRPr="004E6E82">
        <w:rPr>
          <w:szCs w:val="20"/>
        </w:rPr>
        <w:t>(a)</w:t>
      </w:r>
      <w:r w:rsidRPr="004E6E82">
        <w:rPr>
          <w:szCs w:val="20"/>
        </w:rPr>
        <w:tab/>
        <w:t>ERS-10 and ERS-30 may be deployed at any time in a Settlement Interval.  ERS-10 and ERS-30 may be deployed either simultaneously or separately, and in any order, at the discretion of ERCOT operators.</w:t>
      </w:r>
    </w:p>
    <w:p w14:paraId="57E40238" w14:textId="77777777" w:rsidR="004E6E82" w:rsidRPr="004E6E82" w:rsidRDefault="004E6E82" w:rsidP="004E6E82">
      <w:pPr>
        <w:spacing w:before="240" w:after="240"/>
        <w:ind w:left="1440" w:hanging="720"/>
        <w:rPr>
          <w:szCs w:val="20"/>
        </w:rPr>
      </w:pPr>
      <w:r w:rsidRPr="004E6E82">
        <w:rPr>
          <w:szCs w:val="20"/>
        </w:rPr>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p>
    <w:p w14:paraId="61360777" w14:textId="4AAA7C10" w:rsidR="004E6E82" w:rsidRPr="004E6E82" w:rsidRDefault="004E6E82" w:rsidP="004E6E82">
      <w:pPr>
        <w:spacing w:before="240" w:after="240"/>
        <w:ind w:left="1440" w:hanging="720"/>
        <w:rPr>
          <w:szCs w:val="20"/>
        </w:rPr>
      </w:pPr>
      <w:r w:rsidRPr="004E6E82">
        <w:rPr>
          <w:szCs w:val="20"/>
        </w:rPr>
        <w:t>(c)</w:t>
      </w:r>
      <w:r w:rsidRPr="004E6E82">
        <w:rPr>
          <w:szCs w:val="20"/>
        </w:rPr>
        <w:tab/>
        <w:t>ERCOT shall notify QSEs of the release of ERS-10 and ERS-30 via an XML message</w:t>
      </w:r>
      <w:ins w:id="236" w:author="ERCOT 020625" w:date="2025-01-30T12:29:00Z">
        <w:r w:rsidR="00AD711A" w:rsidRPr="00AD711A">
          <w:rPr>
            <w:szCs w:val="20"/>
          </w:rPr>
          <w:t>. The recall time within the ERCOT XML message shall represent the official notice of ERS-10 and ERS-30 recall.</w:t>
        </w:r>
      </w:ins>
      <w:r w:rsidRPr="004E6E82">
        <w:rPr>
          <w:szCs w:val="20"/>
        </w:rPr>
        <w:t xml:space="preserve"> </w:t>
      </w:r>
      <w:del w:id="237" w:author="ERCOT 020625" w:date="2025-01-30T12:29:00Z">
        <w:r w:rsidRPr="004E6E82" w:rsidDel="00AD711A">
          <w:rPr>
            <w:szCs w:val="20"/>
          </w:rPr>
          <w:delText>followed by VDI to the QSE Hotline.  The VDI shall represent the official notice of ERS-10 and ERS-30 release.</w:delText>
        </w:r>
      </w:del>
    </w:p>
    <w:p w14:paraId="70C95A5C" w14:textId="77777777" w:rsidR="004E6E82" w:rsidRPr="004E6E82" w:rsidRDefault="004E6E82" w:rsidP="004E6E82">
      <w:pPr>
        <w:spacing w:before="240" w:after="240"/>
        <w:ind w:left="1440" w:hanging="720"/>
        <w:rPr>
          <w:szCs w:val="20"/>
        </w:rPr>
      </w:pPr>
      <w:r w:rsidRPr="004E6E82">
        <w:rPr>
          <w:szCs w:val="20"/>
        </w:rPr>
        <w:t>(d)</w:t>
      </w:r>
      <w:r w:rsidRPr="004E6E82">
        <w:rPr>
          <w:szCs w:val="20"/>
        </w:rPr>
        <w:tab/>
        <w:t xml:space="preserve">Upon release, an ERS Resource shall return to a condition such that it </w:t>
      </w:r>
      <w:proofErr w:type="gramStart"/>
      <w:r w:rsidRPr="004E6E82">
        <w:rPr>
          <w:szCs w:val="20"/>
        </w:rPr>
        <w:t>is capable of meeting</w:t>
      </w:r>
      <w:proofErr w:type="gramEnd"/>
      <w:r w:rsidRPr="004E6E82">
        <w:rPr>
          <w:szCs w:val="20"/>
        </w:rPr>
        <w:t xml:space="preserve"> its ERS performance requirements as soon as practical, but no later than ten hours following the release.</w:t>
      </w:r>
    </w:p>
    <w:p w14:paraId="779C7E78" w14:textId="6B16A8DB" w:rsidR="004E6E82" w:rsidRPr="004E6E82" w:rsidDel="006E7057" w:rsidRDefault="004E6E82" w:rsidP="004E6E82">
      <w:pPr>
        <w:spacing w:after="240"/>
        <w:ind w:left="720" w:hanging="720"/>
        <w:rPr>
          <w:iCs/>
          <w:szCs w:val="20"/>
        </w:rPr>
      </w:pPr>
      <w:r w:rsidRPr="004E6E82" w:rsidDel="006E7057">
        <w:rPr>
          <w:iCs/>
          <w:szCs w:val="20"/>
        </w:rPr>
        <w:t>(</w:t>
      </w:r>
      <w:del w:id="238" w:author="Golden Spread Electric Cooperative" w:date="2024-05-07T16:10:00Z">
        <w:r w:rsidRPr="004E6E82" w:rsidDel="008A74B2">
          <w:rPr>
            <w:iCs/>
            <w:szCs w:val="20"/>
          </w:rPr>
          <w:delText>3</w:delText>
        </w:r>
      </w:del>
      <w:ins w:id="239" w:author="Golden Spread Electric Cooperative" w:date="2024-05-07T16:10:00Z">
        <w:del w:id="240" w:author="ERCOT 020625" w:date="2025-01-30T10:47:00Z">
          <w:r w:rsidR="008A74B2" w:rsidDel="00B7791B">
            <w:rPr>
              <w:iCs/>
              <w:szCs w:val="20"/>
            </w:rPr>
            <w:delText>5</w:delText>
          </w:r>
        </w:del>
      </w:ins>
      <w:ins w:id="241" w:author="ERCOT 020625" w:date="2025-01-30T10:47:00Z">
        <w:r w:rsidR="00B7791B">
          <w:rPr>
            <w:iCs/>
            <w:szCs w:val="20"/>
          </w:rPr>
          <w:t>4</w:t>
        </w:r>
      </w:ins>
      <w:r w:rsidRPr="004E6E82" w:rsidDel="006E7057">
        <w:rPr>
          <w:iCs/>
          <w:szCs w:val="20"/>
        </w:rPr>
        <w:t>)</w:t>
      </w:r>
      <w:r w:rsidRPr="004E6E82" w:rsidDel="006E7057">
        <w:rPr>
          <w:iCs/>
          <w:szCs w:val="20"/>
        </w:rPr>
        <w:tab/>
        <w:t xml:space="preserve">When </w:t>
      </w:r>
      <w:r w:rsidRPr="004E6E82">
        <w:rPr>
          <w:iCs/>
          <w:szCs w:val="20"/>
        </w:rPr>
        <w:t>a Watch</w:t>
      </w:r>
      <w:r w:rsidRPr="004E6E82"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9ACB5F5"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6E454E70"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01CD554B" w14:textId="77777777" w:rsidR="004E6E82" w:rsidRPr="004E6E82" w:rsidDel="006E7057" w:rsidRDefault="004E6E82" w:rsidP="004E6E82">
            <w:pPr>
              <w:spacing w:before="120" w:after="240"/>
              <w:rPr>
                <w:b/>
                <w:i/>
              </w:rPr>
            </w:pPr>
            <w:r w:rsidRPr="004E6E82" w:rsidDel="006E7057">
              <w:rPr>
                <w:b/>
                <w:i/>
              </w:rPr>
              <w:lastRenderedPageBreak/>
              <w:t>[NOGRR177:  Replace paragraph (a) above with the following upon system implementation of NPRR857:]</w:t>
            </w:r>
          </w:p>
          <w:p w14:paraId="3D4DD731"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3DF1525" w14:textId="77777777" w:rsidR="004E6E82" w:rsidRPr="004E6E82" w:rsidDel="006E7057" w:rsidRDefault="004E6E82" w:rsidP="004E6E82">
      <w:pPr>
        <w:ind w:left="1440" w:hanging="720"/>
        <w:rPr>
          <w:iCs/>
          <w:szCs w:val="20"/>
        </w:rPr>
      </w:pPr>
    </w:p>
    <w:p w14:paraId="503B3363" w14:textId="77777777" w:rsidR="004E6E82" w:rsidRPr="004E6E82" w:rsidDel="006E7057" w:rsidRDefault="004E6E82" w:rsidP="004E6E82">
      <w:pPr>
        <w:spacing w:after="240"/>
        <w:ind w:left="2160" w:hanging="720"/>
        <w:rPr>
          <w:iCs/>
          <w:szCs w:val="20"/>
        </w:rPr>
      </w:pPr>
      <w:r w:rsidRPr="004E6E82" w:rsidDel="006E7057">
        <w:rPr>
          <w:iCs/>
          <w:szCs w:val="20"/>
        </w:rPr>
        <w:t>(i)</w:t>
      </w:r>
      <w:r w:rsidRPr="004E6E82"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w:t>
      </w:r>
      <w:proofErr w:type="gramStart"/>
      <w:r w:rsidRPr="004E6E82" w:rsidDel="006E7057">
        <w:rPr>
          <w:iCs/>
          <w:szCs w:val="20"/>
        </w:rPr>
        <w:t>as a result of</w:t>
      </w:r>
      <w:proofErr w:type="gramEnd"/>
      <w:r w:rsidRPr="004E6E82" w:rsidDel="006E7057">
        <w:rPr>
          <w:iCs/>
          <w:szCs w:val="20"/>
        </w:rPr>
        <w:t xml:space="preserve"> enforcing the 15-Minute Rating rather than the Emergency Rating; </w:t>
      </w:r>
    </w:p>
    <w:p w14:paraId="0A2F3C0D" w14:textId="77777777" w:rsidR="004E6E82" w:rsidRPr="004E6E82" w:rsidDel="006E7057" w:rsidRDefault="004E6E82" w:rsidP="004E6E82">
      <w:pPr>
        <w:spacing w:after="240"/>
        <w:ind w:left="2160" w:hanging="720"/>
        <w:rPr>
          <w:iCs/>
          <w:szCs w:val="20"/>
        </w:rPr>
      </w:pPr>
      <w:r w:rsidRPr="004E6E82" w:rsidDel="006E7057">
        <w:t>(ii)</w:t>
      </w:r>
      <w:r w:rsidRPr="004E6E82" w:rsidDel="006E7057">
        <w:tab/>
        <w:t>Post-contingency loading of the Transmission Facilities is expected to be at or below Normal Rating within two hours; or</w:t>
      </w:r>
    </w:p>
    <w:p w14:paraId="511F8574" w14:textId="77777777" w:rsidR="004E6E82" w:rsidRPr="004E6E82" w:rsidDel="006E7057" w:rsidRDefault="004E6E82" w:rsidP="004E6E82">
      <w:pPr>
        <w:spacing w:after="240"/>
        <w:ind w:left="2160" w:hanging="720"/>
        <w:rPr>
          <w:iCs/>
          <w:szCs w:val="20"/>
        </w:rPr>
      </w:pPr>
      <w:r w:rsidRPr="004E6E82" w:rsidDel="006E7057">
        <w:rPr>
          <w:iCs/>
          <w:szCs w:val="20"/>
        </w:rPr>
        <w:t>(iii)</w:t>
      </w:r>
      <w:r w:rsidRPr="004E6E82" w:rsidDel="006E7057">
        <w:rPr>
          <w:iCs/>
          <w:szCs w:val="20"/>
        </w:rPr>
        <w:tab/>
        <w:t>Additional transmission capacity could allow for additional output from a limited Generation Resource by taking one of the following actions:</w:t>
      </w:r>
    </w:p>
    <w:p w14:paraId="414F9EF6" w14:textId="77777777" w:rsidR="004E6E82" w:rsidRPr="004E6E82" w:rsidDel="006E7057" w:rsidRDefault="004E6E82" w:rsidP="004E6E82">
      <w:pPr>
        <w:numPr>
          <w:ilvl w:val="0"/>
          <w:numId w:val="21"/>
        </w:numPr>
        <w:spacing w:after="240"/>
        <w:rPr>
          <w:iCs/>
          <w:szCs w:val="20"/>
        </w:rPr>
      </w:pPr>
      <w:r w:rsidRPr="004E6E82" w:rsidDel="006E7057">
        <w:rPr>
          <w:iCs/>
          <w:szCs w:val="20"/>
        </w:rPr>
        <w:t>Restoring Transmission Elements that are out of service;</w:t>
      </w:r>
    </w:p>
    <w:p w14:paraId="26922BD2" w14:textId="77777777" w:rsidR="004E6E82" w:rsidRPr="004E6E82" w:rsidDel="006E7057" w:rsidRDefault="004E6E82" w:rsidP="004E6E82">
      <w:pPr>
        <w:numPr>
          <w:ilvl w:val="0"/>
          <w:numId w:val="21"/>
        </w:numPr>
        <w:spacing w:after="240"/>
        <w:rPr>
          <w:iCs/>
          <w:szCs w:val="20"/>
        </w:rPr>
      </w:pPr>
      <w:r w:rsidRPr="004E6E82" w:rsidDel="006E7057">
        <w:rPr>
          <w:iCs/>
          <w:szCs w:val="20"/>
        </w:rPr>
        <w:t>Reconfiguring the transmission system; or</w:t>
      </w:r>
    </w:p>
    <w:p w14:paraId="50A7D2B5" w14:textId="77777777" w:rsidR="004E6E82" w:rsidRPr="004E6E82" w:rsidDel="006E7057" w:rsidRDefault="004E6E82" w:rsidP="004E6E82">
      <w:pPr>
        <w:numPr>
          <w:ilvl w:val="0"/>
          <w:numId w:val="21"/>
        </w:numPr>
        <w:spacing w:after="240"/>
        <w:rPr>
          <w:iCs/>
          <w:szCs w:val="20"/>
        </w:rPr>
      </w:pPr>
      <w:r w:rsidRPr="004E6E82" w:rsidDel="006E7057">
        <w:rPr>
          <w:iCs/>
          <w:szCs w:val="20"/>
        </w:rPr>
        <w:t>Making adjustments to phase angle regulator tap positions.</w:t>
      </w:r>
    </w:p>
    <w:p w14:paraId="514B452A" w14:textId="77777777" w:rsidR="004E6E82" w:rsidRPr="004E6E82" w:rsidDel="006E7057" w:rsidRDefault="004E6E82" w:rsidP="004E6E82">
      <w:pPr>
        <w:shd w:val="clear" w:color="auto" w:fill="FFFFFF"/>
        <w:spacing w:after="240"/>
        <w:ind w:left="1440"/>
        <w:rPr>
          <w:iCs/>
          <w:szCs w:val="20"/>
        </w:rPr>
      </w:pPr>
      <w:r w:rsidRPr="004E6E82"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4FA94D2D"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512A508A"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2D0286EC" w14:textId="77777777" w:rsidR="004E6E82" w:rsidRPr="004E6E82" w:rsidDel="006E7057" w:rsidRDefault="004E6E82" w:rsidP="004E6E82">
            <w:pPr>
              <w:spacing w:before="120" w:after="240"/>
              <w:rPr>
                <w:b/>
                <w:i/>
              </w:rPr>
            </w:pPr>
            <w:r w:rsidRPr="004E6E82" w:rsidDel="006E7057">
              <w:rPr>
                <w:b/>
                <w:i/>
              </w:rPr>
              <w:t>[NOGRR177:  Replace paragraph (b) above with the following upon system implementation of NPRR857:]</w:t>
            </w:r>
          </w:p>
          <w:p w14:paraId="54FEE1D3" w14:textId="77777777" w:rsidR="004E6E82" w:rsidRPr="004E6E82" w:rsidDel="006E7057" w:rsidRDefault="004E6E82" w:rsidP="004E6E82">
            <w:pPr>
              <w:spacing w:after="240"/>
              <w:ind w:left="1440" w:hanging="720"/>
              <w:rPr>
                <w:szCs w:val="20"/>
              </w:rPr>
            </w:pPr>
            <w:r w:rsidRPr="004E6E82" w:rsidDel="006E7057">
              <w:rPr>
                <w:szCs w:val="20"/>
              </w:rPr>
              <w:lastRenderedPageBreak/>
              <w:t>(b)</w:t>
            </w:r>
            <w:r w:rsidRPr="004E6E82"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5F60A5C2" w14:textId="77777777" w:rsidR="004E6E82" w:rsidRPr="004E6E82" w:rsidDel="006E7057" w:rsidRDefault="004E6E82" w:rsidP="004E6E82">
      <w:pPr>
        <w:ind w:left="1440" w:hanging="720"/>
        <w:rPr>
          <w:szCs w:val="20"/>
        </w:rPr>
      </w:pPr>
    </w:p>
    <w:p w14:paraId="19C3E556" w14:textId="77777777" w:rsidR="004E6E82" w:rsidRPr="004E6E82" w:rsidRDefault="004E6E82" w:rsidP="004E6E82">
      <w:pPr>
        <w:spacing w:after="240"/>
        <w:ind w:left="1440" w:hanging="720"/>
        <w:rPr>
          <w:szCs w:val="20"/>
        </w:rPr>
      </w:pPr>
      <w:r w:rsidRPr="004E6E82" w:rsidDel="006E7057">
        <w:rPr>
          <w:szCs w:val="20"/>
        </w:rPr>
        <w:t>(c)</w:t>
      </w:r>
      <w:r w:rsidRPr="004E6E82" w:rsidDel="006E7057">
        <w:rPr>
          <w:szCs w:val="20"/>
        </w:rPr>
        <w:tab/>
        <w:t>The actions detailed in this Section shall be supplemental to the development and maintenance of Constraint Management Plans (CMPs) as otherwise directed by the Protocols or Operating Guides.</w:t>
      </w:r>
    </w:p>
    <w:p w14:paraId="0B41D043" w14:textId="3EA17690" w:rsidR="004E6E82" w:rsidRPr="004E6E82" w:rsidRDefault="004E6E82" w:rsidP="004E6E82">
      <w:pPr>
        <w:spacing w:after="240"/>
        <w:ind w:left="720" w:hanging="720"/>
        <w:rPr>
          <w:szCs w:val="20"/>
        </w:rPr>
      </w:pPr>
      <w:r w:rsidRPr="004E6E82">
        <w:t>(</w:t>
      </w:r>
      <w:del w:id="242" w:author="Golden Spread Electric Cooperative" w:date="2024-05-07T16:10:00Z">
        <w:r w:rsidRPr="004E6E82" w:rsidDel="008A74B2">
          <w:delText>4</w:delText>
        </w:r>
      </w:del>
      <w:ins w:id="243" w:author="Golden Spread Electric Cooperative" w:date="2024-05-07T16:10:00Z">
        <w:del w:id="244" w:author="ERCOT 020625" w:date="2025-01-30T10:48:00Z">
          <w:r w:rsidR="008A74B2" w:rsidDel="00B7791B">
            <w:delText>6</w:delText>
          </w:r>
        </w:del>
      </w:ins>
      <w:ins w:id="245" w:author="ERCOT 020625" w:date="2025-01-30T10:48:00Z">
        <w:r w:rsidR="00B7791B">
          <w:t>5</w:t>
        </w:r>
      </w:ins>
      <w:r w:rsidRPr="004E6E82">
        <w:t>)</w:t>
      </w:r>
      <w:r w:rsidRPr="004E6E82">
        <w:tab/>
        <w:t>When a Watch is issued for PRC below 3,000 MW, QSEs shall suspend any ongoing ERCOT-required Resource performance testing.</w:t>
      </w:r>
    </w:p>
    <w:p w14:paraId="6054BB88" w14:textId="3096125D" w:rsidR="008A74B2" w:rsidRDefault="008A74B2" w:rsidP="008A74B2">
      <w:pPr>
        <w:keepNext/>
        <w:tabs>
          <w:tab w:val="left" w:pos="1008"/>
        </w:tabs>
        <w:spacing w:before="240" w:after="240"/>
        <w:ind w:left="1008" w:hanging="1008"/>
        <w:rPr>
          <w:ins w:id="246" w:author="Golden Spread Electric Cooperative" w:date="2024-05-07T16:14:00Z"/>
          <w:b/>
        </w:rPr>
      </w:pPr>
      <w:bookmarkStart w:id="247" w:name="_Toc73094863"/>
      <w:bookmarkStart w:id="248" w:name="_Hlk125623824"/>
      <w:ins w:id="249" w:author="Golden Spread Electric Cooperative" w:date="2024-05-07T16:14:00Z">
        <w:r>
          <w:rPr>
            <w:b/>
          </w:rPr>
          <w:t>4.5.3.4</w:t>
        </w:r>
        <w:r>
          <w:rPr>
            <w:b/>
          </w:rPr>
          <w:tab/>
          <w:t xml:space="preserve">Qualified Scheduling Entity </w:t>
        </w:r>
      </w:ins>
      <w:ins w:id="250" w:author="Golden Spread Electric Cooperative" w:date="2024-06-18T16:09:00Z">
        <w:del w:id="251" w:author="ERCOT 020625" w:date="2025-01-16T22:05:00Z">
          <w:r w:rsidR="008C2C57" w:rsidDel="00FE0E37">
            <w:rPr>
              <w:b/>
            </w:rPr>
            <w:delText>V</w:delText>
          </w:r>
        </w:del>
        <w:r w:rsidR="008C2C57">
          <w:rPr>
            <w:b/>
          </w:rPr>
          <w:t>ECL</w:t>
        </w:r>
      </w:ins>
      <w:ins w:id="252" w:author="Golden Spread Electric Cooperative" w:date="2024-05-07T16:14:00Z">
        <w:r>
          <w:rPr>
            <w:b/>
          </w:rPr>
          <w:t xml:space="preserve"> Load </w:t>
        </w:r>
      </w:ins>
      <w:ins w:id="253" w:author="ERCOT 020625" w:date="2025-01-13T10:50:00Z">
        <w:r w:rsidR="00584039">
          <w:rPr>
            <w:b/>
          </w:rPr>
          <w:t>Reduction</w:t>
        </w:r>
      </w:ins>
      <w:ins w:id="254" w:author="Golden Spread Electric Cooperative" w:date="2024-05-07T16:14:00Z">
        <w:del w:id="255" w:author="ERCOT 020625" w:date="2025-01-13T10:50:00Z">
          <w:r w:rsidDel="00584039">
            <w:rPr>
              <w:b/>
            </w:rPr>
            <w:delText>Shed</w:delText>
          </w:r>
        </w:del>
        <w:r>
          <w:rPr>
            <w:b/>
          </w:rPr>
          <w:t xml:space="preserve"> Obligation</w:t>
        </w:r>
      </w:ins>
    </w:p>
    <w:p w14:paraId="33E9DD47" w14:textId="461A3249" w:rsidR="00D53AB7" w:rsidDel="00C05B15" w:rsidRDefault="008A74B2" w:rsidP="00B32024">
      <w:pPr>
        <w:spacing w:after="240"/>
        <w:ind w:left="720" w:right="654" w:hanging="720"/>
        <w:rPr>
          <w:ins w:id="256" w:author="Golden Spread Electric Cooperative" w:date="2024-05-07T16:14:00Z"/>
          <w:del w:id="257" w:author="ERCOT 020625" w:date="2025-01-29T23:46:00Z"/>
        </w:rPr>
      </w:pPr>
      <w:ins w:id="258" w:author="Golden Spread Electric Cooperative" w:date="2024-05-07T16:14:00Z">
        <w:r>
          <w:t>(1)</w:t>
        </w:r>
        <w:r>
          <w:tab/>
          <w:t xml:space="preserve">Each QSE representing one or more </w:t>
        </w:r>
      </w:ins>
      <w:ins w:id="259" w:author="Golden Spread Electric Cooperative" w:date="2024-06-13T15:54:00Z">
        <w:del w:id="260" w:author="ERCOT 020625" w:date="2025-01-16T22:04:00Z">
          <w:r w:rsidR="00596C99" w:rsidDel="00FE0E37">
            <w:rPr>
              <w:szCs w:val="20"/>
            </w:rPr>
            <w:delText>V</w:delText>
          </w:r>
        </w:del>
        <w:r w:rsidR="00596C99">
          <w:rPr>
            <w:szCs w:val="20"/>
          </w:rPr>
          <w:t>ECL</w:t>
        </w:r>
      </w:ins>
      <w:ins w:id="261" w:author="Golden Spread Electric Cooperative" w:date="2024-05-07T16:14:00Z">
        <w:r>
          <w:rPr>
            <w:szCs w:val="20"/>
          </w:rPr>
          <w:t xml:space="preserve">s </w:t>
        </w:r>
        <w:r>
          <w:t xml:space="preserve">shall take and direct actions to ensure that ERCOT </w:t>
        </w:r>
      </w:ins>
      <w:ins w:id="262" w:author="Golden Spread Electric Cooperative" w:date="2024-06-13T15:54:00Z">
        <w:del w:id="263" w:author="ERCOT 020625" w:date="2025-01-16T22:04:00Z">
          <w:r w:rsidR="00596C99" w:rsidDel="00FE0E37">
            <w:rPr>
              <w:szCs w:val="20"/>
            </w:rPr>
            <w:delText>V</w:delText>
          </w:r>
        </w:del>
        <w:r w:rsidR="00596C99">
          <w:rPr>
            <w:szCs w:val="20"/>
          </w:rPr>
          <w:t>ECL</w:t>
        </w:r>
      </w:ins>
      <w:ins w:id="264" w:author="Golden Spread Electric Cooperative" w:date="2024-05-07T16:14:00Z">
        <w:r>
          <w:rPr>
            <w:szCs w:val="20"/>
          </w:rPr>
          <w:t xml:space="preserve"> </w:t>
        </w:r>
        <w:del w:id="265" w:author="ERCOT 020625" w:date="2025-01-29T23:44:00Z">
          <w:r w:rsidDel="00C05B15">
            <w:rPr>
              <w:szCs w:val="20"/>
            </w:rPr>
            <w:delText xml:space="preserve">Load </w:delText>
          </w:r>
        </w:del>
        <w:del w:id="266" w:author="ERCOT 020625" w:date="2025-01-13T10:50:00Z">
          <w:r w:rsidDel="00584039">
            <w:delText>shed</w:delText>
          </w:r>
        </w:del>
      </w:ins>
      <w:ins w:id="267" w:author="ERCOT 020625" w:date="2025-01-29T23:44:00Z">
        <w:r w:rsidR="00C05B15">
          <w:t>deployment</w:t>
        </w:r>
      </w:ins>
      <w:ins w:id="268" w:author="Golden Spread Electric Cooperative" w:date="2024-05-07T16:14:00Z">
        <w:r>
          <w:t xml:space="preserve"> instructions are effectuated.  Each </w:t>
        </w:r>
      </w:ins>
      <w:ins w:id="269" w:author="Golden Spread Electric Cooperative" w:date="2024-06-13T15:54:00Z">
        <w:del w:id="270" w:author="ERCOT 020625" w:date="2025-01-16T22:04:00Z">
          <w:r w:rsidR="00596C99" w:rsidDel="00FE0E37">
            <w:rPr>
              <w:szCs w:val="20"/>
            </w:rPr>
            <w:delText>V</w:delText>
          </w:r>
        </w:del>
        <w:r w:rsidR="00596C99">
          <w:rPr>
            <w:szCs w:val="20"/>
          </w:rPr>
          <w:t>ECL</w:t>
        </w:r>
      </w:ins>
      <w:ins w:id="271" w:author="Golden Spread Electric Cooperative" w:date="2024-05-07T16:14:00Z">
        <w:r>
          <w:rPr>
            <w:szCs w:val="20"/>
          </w:rPr>
          <w:t xml:space="preserve"> </w:t>
        </w:r>
        <w:r>
          <w:t xml:space="preserve">shall comply with any reasonable instruction given by its QSE to effectuate Load </w:t>
        </w:r>
      </w:ins>
      <w:ins w:id="272" w:author="ERCOT 020625" w:date="2025-01-13T10:51:00Z">
        <w:r w:rsidR="00584039">
          <w:t>reduction</w:t>
        </w:r>
      </w:ins>
      <w:ins w:id="273" w:author="Golden Spread Electric Cooperative" w:date="2024-05-07T16:14:00Z">
        <w:del w:id="274" w:author="ERCOT 020625" w:date="2025-01-13T10:51:00Z">
          <w:r w:rsidDel="00584039">
            <w:delText>shed</w:delText>
          </w:r>
        </w:del>
        <w:r>
          <w:t xml:space="preserve"> obligations.</w:t>
        </w:r>
      </w:ins>
    </w:p>
    <w:p w14:paraId="1D40C4E0" w14:textId="1704E4BC" w:rsidR="008A74B2" w:rsidDel="00CE5561" w:rsidRDefault="008A74B2" w:rsidP="00CE5561">
      <w:pPr>
        <w:spacing w:after="240"/>
        <w:ind w:left="720" w:right="654" w:hanging="720"/>
        <w:rPr>
          <w:ins w:id="275" w:author="Golden Spread Electric Cooperative" w:date="2024-05-07T16:14:00Z"/>
          <w:del w:id="276" w:author="ERCOT 020625" w:date="2025-01-12T13:56:00Z"/>
        </w:rPr>
      </w:pPr>
      <w:ins w:id="277" w:author="Golden Spread Electric Cooperative" w:date="2024-05-07T16:14:00Z">
        <w:del w:id="278" w:author="ERCOT 020625" w:date="2025-01-30T11:06:00Z">
          <w:r w:rsidDel="006D5E15">
            <w:delText>(2)</w:delText>
          </w:r>
          <w:r w:rsidDel="006D5E15">
            <w:tab/>
          </w:r>
        </w:del>
        <w:del w:id="279" w:author="ERCOT 020625" w:date="2025-01-12T13:56:00Z">
          <w:r w:rsidDel="00CE5561">
            <w:delText xml:space="preserve">ERCOT shall update the QSE </w:delText>
          </w:r>
        </w:del>
      </w:ins>
      <w:ins w:id="280" w:author="Golden Spread Electric Cooperative" w:date="2024-06-13T15:54:00Z">
        <w:del w:id="281" w:author="ERCOT 020625" w:date="2025-01-12T13:56:00Z">
          <w:r w:rsidR="00596C99" w:rsidDel="00CE5561">
            <w:rPr>
              <w:szCs w:val="20"/>
            </w:rPr>
            <w:delText>VECL</w:delText>
          </w:r>
        </w:del>
      </w:ins>
      <w:ins w:id="282" w:author="Golden Spread Electric Cooperative" w:date="2024-05-07T16:14:00Z">
        <w:del w:id="283" w:author="ERCOT 020625" w:date="2025-01-12T13:56:00Z">
          <w:r w:rsidDel="00CE5561">
            <w:rPr>
              <w:szCs w:val="20"/>
            </w:rPr>
            <w:delText xml:space="preserve"> </w:delText>
          </w:r>
          <w:r w:rsidDel="00CE5561">
            <w:delText xml:space="preserve">Load-shedding allocation percentage table </w:delText>
          </w:r>
        </w:del>
      </w:ins>
      <w:ins w:id="284" w:author="Oncor 081424" w:date="2024-07-15T16:43:00Z">
        <w:del w:id="285" w:author="ERCOT 020625" w:date="2025-01-12T13:56:00Z">
          <w:r w:rsidR="00826D62" w:rsidDel="00CE5561">
            <w:delText xml:space="preserve">twice </w:delText>
          </w:r>
        </w:del>
      </w:ins>
      <w:ins w:id="286" w:author="Golden Spread Electric Cooperative" w:date="2024-05-07T16:14:00Z">
        <w:del w:id="287" w:author="ERCOT 020625" w:date="2025-01-12T13:56:00Z">
          <w:r w:rsidDel="00CE5561">
            <w:delText xml:space="preserve">each </w:delText>
          </w:r>
        </w:del>
      </w:ins>
      <w:ins w:id="288" w:author="Oncor 081424" w:date="2024-07-15T16:43:00Z">
        <w:del w:id="289" w:author="ERCOT 020625" w:date="2025-01-12T13:56:00Z">
          <w:r w:rsidR="00826D62" w:rsidDel="00CE5561">
            <w:delText xml:space="preserve">year in coordination with the </w:delText>
          </w:r>
        </w:del>
      </w:ins>
      <w:ins w:id="290" w:author="Oncor 081424" w:date="2024-07-15T16:45:00Z">
        <w:del w:id="291" w:author="ERCOT 020625" w:date="2025-01-12T13:56:00Z">
          <w:r w:rsidR="006B440B" w:rsidDel="00CE5561">
            <w:delText xml:space="preserve">summer and winter </w:delText>
          </w:r>
        </w:del>
      </w:ins>
      <w:ins w:id="292" w:author="Oncor 081424" w:date="2024-08-14T09:30:00Z">
        <w:del w:id="293" w:author="ERCOT 020625" w:date="2025-01-12T13:56:00Z">
          <w:r w:rsidR="00987F04" w:rsidDel="00CE5561">
            <w:delText>TO</w:delText>
          </w:r>
        </w:del>
      </w:ins>
      <w:ins w:id="294" w:author="Oncor 081424" w:date="2024-07-15T16:44:00Z">
        <w:del w:id="295" w:author="ERCOT 020625" w:date="2025-01-12T13:56:00Z">
          <w:r w:rsidR="00826D62" w:rsidDel="00CE5561">
            <w:delText xml:space="preserve"> Load Shed Obligation </w:delText>
          </w:r>
        </w:del>
      </w:ins>
      <w:ins w:id="296" w:author="Oncor 081424" w:date="2024-07-15T16:45:00Z">
        <w:del w:id="297" w:author="ERCOT 020625" w:date="2025-01-12T13:56:00Z">
          <w:r w:rsidR="006B440B" w:rsidDel="00CE5561">
            <w:delText>det</w:delText>
          </w:r>
        </w:del>
      </w:ins>
      <w:ins w:id="298" w:author="Oncor 081424" w:date="2024-07-15T16:46:00Z">
        <w:del w:id="299" w:author="ERCOT 020625" w:date="2025-01-12T13:56:00Z">
          <w:r w:rsidR="006B440B" w:rsidDel="00CE5561">
            <w:delText>erminations</w:delText>
          </w:r>
        </w:del>
      </w:ins>
      <w:ins w:id="300" w:author="Oncor 081424" w:date="2024-07-15T16:51:00Z">
        <w:del w:id="301" w:author="ERCOT 020625" w:date="2025-01-12T13:56:00Z">
          <w:r w:rsidR="00C033D3" w:rsidDel="00CE5561">
            <w:delText xml:space="preserve"> </w:delText>
          </w:r>
        </w:del>
      </w:ins>
      <w:ins w:id="302" w:author="Golden Spread Electric Cooperative" w:date="2024-05-07T16:14:00Z">
        <w:del w:id="303" w:author="ERCOT 020625" w:date="2025-01-12T13:56:00Z">
          <w:r w:rsidDel="00CE5561">
            <w:delText xml:space="preserve">calendar quarter.  The allocation percentages may be revised as otherwise appropriate to reflect any new or changed QSE designation and </w:delText>
          </w:r>
        </w:del>
      </w:ins>
      <w:ins w:id="304" w:author="Golden Spread Electric Cooperative" w:date="2024-06-13T15:54:00Z">
        <w:del w:id="305" w:author="ERCOT 020625" w:date="2025-01-12T13:56:00Z">
          <w:r w:rsidR="00596C99" w:rsidDel="00CE5561">
            <w:rPr>
              <w:szCs w:val="20"/>
            </w:rPr>
            <w:delText>VECL</w:delText>
          </w:r>
        </w:del>
      </w:ins>
      <w:ins w:id="306" w:author="Golden Spread Electric Cooperative" w:date="2024-05-07T16:14:00Z">
        <w:del w:id="307" w:author="ERCOT 020625" w:date="2025-01-12T13:56:00Z">
          <w:r w:rsidDel="00CE5561">
            <w:delText xml:space="preserve"> amount as reflected in the </w:delText>
          </w:r>
        </w:del>
      </w:ins>
      <w:ins w:id="308" w:author="Golden Spread Electric Cooperative" w:date="2024-05-08T16:36:00Z">
        <w:del w:id="309" w:author="ERCOT 020625" w:date="2025-01-12T13:56:00Z">
          <w:r w:rsidR="00136D87" w:rsidRPr="00136D87" w:rsidDel="00CE5561">
            <w:delText xml:space="preserve">Resource Integration and Ongoing Operations </w:delText>
          </w:r>
          <w:r w:rsidR="00136D87" w:rsidDel="00CE5561">
            <w:delText>(</w:delText>
          </w:r>
        </w:del>
      </w:ins>
      <w:ins w:id="310" w:author="Golden Spread Electric Cooperative" w:date="2024-05-08T16:37:00Z">
        <w:del w:id="311" w:author="ERCOT 020625" w:date="2025-01-12T13:56:00Z">
          <w:r w:rsidR="00136D87" w:rsidDel="00CE5561">
            <w:delText>“</w:delText>
          </w:r>
        </w:del>
      </w:ins>
      <w:ins w:id="312" w:author="Golden Spread Electric Cooperative" w:date="2024-05-07T16:14:00Z">
        <w:del w:id="313" w:author="ERCOT 020625" w:date="2025-01-12T13:56:00Z">
          <w:r w:rsidDel="00CE5561">
            <w:delText>RIOO</w:delText>
          </w:r>
        </w:del>
      </w:ins>
      <w:ins w:id="314" w:author="Golden Spread Electric Cooperative" w:date="2024-05-08T16:37:00Z">
        <w:del w:id="315" w:author="ERCOT 020625" w:date="2025-01-12T13:56:00Z">
          <w:r w:rsidR="00136D87" w:rsidDel="00CE5561">
            <w:delText>”</w:delText>
          </w:r>
        </w:del>
      </w:ins>
      <w:ins w:id="316" w:author="Golden Spread Electric Cooperative" w:date="2024-05-08T16:36:00Z">
        <w:del w:id="317" w:author="ERCOT 020625" w:date="2025-01-12T13:56:00Z">
          <w:r w:rsidR="00136D87" w:rsidDel="00CE5561">
            <w:delText>)</w:delText>
          </w:r>
        </w:del>
      </w:ins>
      <w:ins w:id="318" w:author="Golden Spread Electric Cooperative" w:date="2024-05-07T16:14:00Z">
        <w:del w:id="319" w:author="ERCOT 020625" w:date="2025-01-12T13:56:00Z">
          <w:r w:rsidDel="00CE5561">
            <w:delText xml:space="preserve"> system.  ERCOT shall maintain and post on the ERCOT website a QSE </w:delText>
          </w:r>
        </w:del>
      </w:ins>
      <w:ins w:id="320" w:author="Golden Spread Electric Cooperative" w:date="2024-06-13T15:54:00Z">
        <w:del w:id="321" w:author="ERCOT 020625" w:date="2025-01-12T13:56:00Z">
          <w:r w:rsidR="00596C99" w:rsidDel="00CE5561">
            <w:rPr>
              <w:szCs w:val="20"/>
            </w:rPr>
            <w:delText>VECL</w:delText>
          </w:r>
        </w:del>
      </w:ins>
      <w:ins w:id="322" w:author="Golden Spread Electric Cooperative" w:date="2024-05-07T16:14:00Z">
        <w:del w:id="323" w:author="ERCOT 020625" w:date="2025-01-12T13:56:00Z">
          <w:r w:rsidDel="00CE5561">
            <w:delText xml:space="preserve"> Load </w:delText>
          </w:r>
        </w:del>
      </w:ins>
      <w:ins w:id="324" w:author="Golden Spread Electric Cooperative" w:date="2024-05-08T13:48:00Z">
        <w:del w:id="325" w:author="ERCOT 020625" w:date="2025-01-12T13:56:00Z">
          <w:r w:rsidR="009B1FCF" w:rsidDel="00CE5561">
            <w:delText>s</w:delText>
          </w:r>
        </w:del>
      </w:ins>
      <w:ins w:id="326" w:author="Golden Spread Electric Cooperative" w:date="2024-05-07T16:14:00Z">
        <w:del w:id="327" w:author="ERCOT 020625" w:date="2025-01-12T13:56:00Z">
          <w:r w:rsidDel="00CE5561">
            <w:delText xml:space="preserve">hed </w:delText>
          </w:r>
        </w:del>
      </w:ins>
      <w:ins w:id="328" w:author="Golden Spread Electric Cooperative" w:date="2024-05-08T13:48:00Z">
        <w:del w:id="329" w:author="ERCOT 020625" w:date="2025-01-12T13:56:00Z">
          <w:r w:rsidR="009B1FCF" w:rsidDel="00CE5561">
            <w:delText>t</w:delText>
          </w:r>
        </w:del>
      </w:ins>
      <w:ins w:id="330" w:author="Golden Spread Electric Cooperative" w:date="2024-05-07T16:14:00Z">
        <w:del w:id="331" w:author="ERCOT 020625" w:date="2025-01-12T13:56:00Z">
          <w:r w:rsidDel="00CE5561">
            <w:delText xml:space="preserve">able that reflects each QSE’s total </w:delText>
          </w:r>
        </w:del>
      </w:ins>
      <w:ins w:id="332" w:author="Golden Spread Electric Cooperative" w:date="2024-06-13T15:54:00Z">
        <w:del w:id="333" w:author="ERCOT 020625" w:date="2025-01-12T13:56:00Z">
          <w:r w:rsidR="00596C99" w:rsidDel="00CE5561">
            <w:rPr>
              <w:szCs w:val="20"/>
            </w:rPr>
            <w:delText>VECL</w:delText>
          </w:r>
        </w:del>
      </w:ins>
      <w:ins w:id="334" w:author="Golden Spread Electric Cooperative" w:date="2024-05-07T16:14:00Z">
        <w:del w:id="335" w:author="ERCOT 020625" w:date="2025-01-12T13:56:00Z">
          <w:r w:rsidDel="00CE5561">
            <w:delText xml:space="preserve"> Load shed obligation.</w:delText>
          </w:r>
        </w:del>
      </w:ins>
    </w:p>
    <w:p w14:paraId="53755635" w14:textId="2079EF02" w:rsidR="008A74B2" w:rsidRPr="00E3432F" w:rsidRDefault="008A74B2" w:rsidP="00CE5561">
      <w:pPr>
        <w:spacing w:after="240"/>
        <w:ind w:left="720" w:right="654" w:hanging="720"/>
      </w:pPr>
      <w:ins w:id="336" w:author="Golden Spread Electric Cooperative" w:date="2024-05-07T16:14:00Z">
        <w:del w:id="337" w:author="ERCOT 020625" w:date="2025-01-12T13:56:00Z">
          <w:r w:rsidDel="00CE5561">
            <w:delText>(3)</w:delText>
          </w:r>
          <w:r w:rsidDel="00CE5561">
            <w:tab/>
            <w:delText xml:space="preserve">Following ERCOT’s quarterly </w:delText>
          </w:r>
        </w:del>
      </w:ins>
      <w:ins w:id="338" w:author="Golden Spread Electric Cooperative" w:date="2024-06-13T15:54:00Z">
        <w:del w:id="339" w:author="ERCOT 020625" w:date="2025-01-12T13:56:00Z">
          <w:r w:rsidR="00596C99" w:rsidDel="00CE5561">
            <w:rPr>
              <w:szCs w:val="20"/>
            </w:rPr>
            <w:delText>VECL</w:delText>
          </w:r>
        </w:del>
      </w:ins>
      <w:ins w:id="340" w:author="Golden Spread Electric Cooperative" w:date="2024-05-07T16:14:00Z">
        <w:del w:id="341" w:author="ERCOT 020625" w:date="2025-01-12T13:56:00Z">
          <w:r w:rsidDel="00CE5561">
            <w:rPr>
              <w:szCs w:val="20"/>
            </w:rPr>
            <w:delText xml:space="preserve"> </w:delText>
          </w:r>
          <w:r w:rsidDel="00CE5561">
            <w:delText xml:space="preserve">review or ERCOT’s receipt of any new or changed QSE designation, ERCOT shall post any anticipated revisions to the QSE </w:delText>
          </w:r>
        </w:del>
      </w:ins>
      <w:ins w:id="342" w:author="Golden Spread Electric Cooperative" w:date="2024-06-13T15:54:00Z">
        <w:del w:id="343" w:author="ERCOT 020625" w:date="2025-01-12T13:56:00Z">
          <w:r w:rsidR="00596C99" w:rsidDel="00CE5561">
            <w:rPr>
              <w:szCs w:val="20"/>
            </w:rPr>
            <w:delText>VECL</w:delText>
          </w:r>
        </w:del>
      </w:ins>
      <w:ins w:id="344" w:author="Golden Spread Electric Cooperative" w:date="2024-05-07T16:14:00Z">
        <w:del w:id="345" w:author="ERCOT 020625" w:date="2025-01-12T13:56:00Z">
          <w:r w:rsidDel="00CE5561">
            <w:delText xml:space="preserve"> Load </w:delText>
          </w:r>
        </w:del>
      </w:ins>
      <w:ins w:id="346" w:author="Golden Spread Electric Cooperative" w:date="2024-05-08T13:49:00Z">
        <w:del w:id="347" w:author="ERCOT 020625" w:date="2025-01-12T13:56:00Z">
          <w:r w:rsidR="009B1FCF" w:rsidDel="00CE5561">
            <w:delText>s</w:delText>
          </w:r>
        </w:del>
      </w:ins>
      <w:ins w:id="348" w:author="Golden Spread Electric Cooperative" w:date="2024-05-07T16:14:00Z">
        <w:del w:id="349" w:author="ERCOT 020625" w:date="2025-01-12T13:56:00Z">
          <w:r w:rsidDel="00CE5561">
            <w:delText xml:space="preserve">hed </w:delText>
          </w:r>
        </w:del>
      </w:ins>
      <w:ins w:id="350" w:author="Golden Spread Electric Cooperative" w:date="2024-05-08T13:49:00Z">
        <w:del w:id="351" w:author="ERCOT 020625" w:date="2025-01-12T13:56:00Z">
          <w:r w:rsidR="009B1FCF" w:rsidDel="00CE5561">
            <w:delText>t</w:delText>
          </w:r>
        </w:del>
      </w:ins>
      <w:ins w:id="352" w:author="Golden Spread Electric Cooperative" w:date="2024-05-07T16:14:00Z">
        <w:del w:id="353" w:author="ERCOT 020625" w:date="2025-01-12T13:56:00Z">
          <w:r w:rsidDel="00CE5561">
            <w:delText>able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w:delText>
          </w:r>
        </w:del>
      </w:ins>
    </w:p>
    <w:p w14:paraId="37CB8478" w14:textId="1197E3A9" w:rsidR="004E6E82" w:rsidRPr="004E6E82" w:rsidRDefault="004E6E82" w:rsidP="004E6E82">
      <w:pPr>
        <w:keepNext/>
        <w:widowControl w:val="0"/>
        <w:tabs>
          <w:tab w:val="left" w:pos="1296"/>
        </w:tabs>
        <w:spacing w:before="480" w:after="240"/>
        <w:ind w:left="1296" w:hanging="1296"/>
        <w:outlineLvl w:val="2"/>
        <w:rPr>
          <w:b/>
          <w:bCs/>
          <w:snapToGrid w:val="0"/>
          <w:szCs w:val="20"/>
        </w:rPr>
      </w:pPr>
      <w:r w:rsidRPr="004E6E82">
        <w:rPr>
          <w:b/>
          <w:bCs/>
          <w:snapToGrid w:val="0"/>
          <w:szCs w:val="20"/>
        </w:rPr>
        <w:t>4.5.3.</w:t>
      </w:r>
      <w:del w:id="354" w:author="Golden Spread Electric Cooperative" w:date="2024-05-08T11:12:00Z">
        <w:r w:rsidRPr="004E6E82" w:rsidDel="00072C9E">
          <w:rPr>
            <w:b/>
            <w:bCs/>
            <w:snapToGrid w:val="0"/>
            <w:szCs w:val="20"/>
          </w:rPr>
          <w:delText>4</w:delText>
        </w:r>
      </w:del>
      <w:ins w:id="355" w:author="Golden Spread Electric Cooperative" w:date="2024-05-08T11:12:00Z">
        <w:r w:rsidR="00072C9E">
          <w:rPr>
            <w:b/>
            <w:bCs/>
            <w:snapToGrid w:val="0"/>
            <w:szCs w:val="20"/>
          </w:rPr>
          <w:t>5</w:t>
        </w:r>
      </w:ins>
      <w:r w:rsidRPr="004E6E82">
        <w:rPr>
          <w:b/>
          <w:bCs/>
          <w:snapToGrid w:val="0"/>
          <w:szCs w:val="20"/>
        </w:rPr>
        <w:tab/>
      </w:r>
      <w:ins w:id="356" w:author="Golden Spread Electric Cooperative" w:date="2024-05-08T11:12:00Z">
        <w:r w:rsidR="00072C9E">
          <w:rPr>
            <w:b/>
            <w:bCs/>
            <w:snapToGrid w:val="0"/>
            <w:szCs w:val="20"/>
          </w:rPr>
          <w:t>Transmission Operator</w:t>
        </w:r>
      </w:ins>
      <w:ins w:id="357" w:author="Golden Spread Electric Cooperative" w:date="2024-06-26T13:33:00Z">
        <w:r w:rsidR="005F7CB3">
          <w:rPr>
            <w:b/>
            <w:bCs/>
            <w:snapToGrid w:val="0"/>
            <w:szCs w:val="20"/>
          </w:rPr>
          <w:t xml:space="preserve"> </w:t>
        </w:r>
      </w:ins>
      <w:r w:rsidRPr="004E6E82">
        <w:rPr>
          <w:b/>
          <w:bCs/>
          <w:snapToGrid w:val="0"/>
          <w:szCs w:val="20"/>
        </w:rPr>
        <w:t>Load Shed Obligation</w:t>
      </w:r>
      <w:bookmarkEnd w:id="247"/>
    </w:p>
    <w:p w14:paraId="15A5CD42"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(1)</w:t>
      </w:r>
      <w:r w:rsidRPr="004E6E82">
        <w:rPr>
          <w:iCs/>
          <w:spacing w:val="-2"/>
          <w:szCs w:val="20"/>
        </w:rPr>
        <w:tab/>
        <w:t xml:space="preserve">Each TO shall take and direct actions to ensure that ERCOT Load shed instructions are effectuated.  Each DSP shall comply with any reasonable instruction given by its TO </w:t>
      </w:r>
      <w:proofErr w:type="spellStart"/>
      <w:r w:rsidRPr="004E6E82">
        <w:rPr>
          <w:iCs/>
          <w:spacing w:val="-2"/>
          <w:szCs w:val="20"/>
        </w:rPr>
        <w:t>to</w:t>
      </w:r>
      <w:proofErr w:type="spellEnd"/>
      <w:r w:rsidRPr="004E6E82">
        <w:rPr>
          <w:iCs/>
          <w:spacing w:val="-2"/>
          <w:szCs w:val="20"/>
        </w:rPr>
        <w:t xml:space="preserve"> effectuate Load shed obligations.   </w:t>
      </w:r>
    </w:p>
    <w:p w14:paraId="14C01267" w14:textId="5E07B989" w:rsidR="004E6E82" w:rsidRPr="004E6E82" w:rsidRDefault="004E6E82" w:rsidP="004E6E82">
      <w:pPr>
        <w:tabs>
          <w:tab w:val="left" w:pos="-1440"/>
          <w:tab w:val="left" w:pos="-720"/>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lastRenderedPageBreak/>
        <w:t>(2)</w:t>
      </w:r>
      <w:r w:rsidRPr="004E6E82">
        <w:rPr>
          <w:iCs/>
          <w:spacing w:val="-2"/>
          <w:szCs w:val="20"/>
        </w:rPr>
        <w:tab/>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 xml:space="preserve">determined by calculating each TO’s Load as a percentage of the ERCOT System summer and winter peak </w:t>
      </w:r>
      <w:proofErr w:type="gramStart"/>
      <w:r w:rsidRPr="004E6E82">
        <w:rPr>
          <w:iCs/>
          <w:spacing w:val="-2"/>
          <w:szCs w:val="20"/>
        </w:rPr>
        <w:t>15 minute</w:t>
      </w:r>
      <w:proofErr w:type="gramEnd"/>
      <w:r w:rsidRPr="004E6E82">
        <w:rPr>
          <w:iCs/>
          <w:spacing w:val="-2"/>
          <w:szCs w:val="20"/>
        </w:rPr>
        <w:t xml:space="preserve"> Demand interval.  For the purposes of this paragraph, TO Load</w:t>
      </w:r>
      <w:ins w:id="358" w:author="Golden Spread Electric Cooperative" w:date="2024-05-08T11:15:00Z">
        <w:r w:rsidR="00072C9E">
          <w:rPr>
            <w:iCs/>
            <w:spacing w:val="-2"/>
            <w:szCs w:val="20"/>
          </w:rPr>
          <w:t xml:space="preserve">, </w:t>
        </w:r>
      </w:ins>
      <w:proofErr w:type="gramStart"/>
      <w:ins w:id="359" w:author="Golden Spread Electric Cooperative" w:date="2024-05-15T08:55:00Z">
        <w:r w:rsidR="00156464">
          <w:rPr>
            <w:iCs/>
            <w:spacing w:val="-2"/>
            <w:szCs w:val="20"/>
          </w:rPr>
          <w:t>with the exception of</w:t>
        </w:r>
      </w:ins>
      <w:proofErr w:type="gramEnd"/>
      <w:ins w:id="360" w:author="Golden Spread Electric Cooperative" w:date="2024-05-08T11:15:00Z">
        <w:r w:rsidR="00072C9E">
          <w:rPr>
            <w:iCs/>
            <w:spacing w:val="-2"/>
            <w:szCs w:val="20"/>
          </w:rPr>
          <w:t xml:space="preserve"> </w:t>
        </w:r>
      </w:ins>
      <w:ins w:id="361" w:author="Golden Spread Electric Cooperative" w:date="2024-06-13T15:55:00Z">
        <w:del w:id="362" w:author="ERCOT 020625" w:date="2025-01-16T22:19:00Z">
          <w:r w:rsidR="00596C99" w:rsidDel="00D53AB7">
            <w:rPr>
              <w:iCs/>
              <w:spacing w:val="-2"/>
              <w:szCs w:val="20"/>
            </w:rPr>
            <w:delText>V</w:delText>
          </w:r>
        </w:del>
        <w:r w:rsidR="00596C99">
          <w:rPr>
            <w:iCs/>
            <w:spacing w:val="-2"/>
            <w:szCs w:val="20"/>
          </w:rPr>
          <w:t>ECL</w:t>
        </w:r>
      </w:ins>
      <w:ins w:id="363" w:author="Golden Spread Electric Cooperative" w:date="2024-05-08T11:15:00Z">
        <w:r w:rsidR="00072C9E">
          <w:rPr>
            <w:iCs/>
            <w:spacing w:val="-2"/>
            <w:szCs w:val="20"/>
          </w:rPr>
          <w:t>s,</w:t>
        </w:r>
      </w:ins>
      <w:r w:rsidRPr="004E6E82">
        <w:rPr>
          <w:iCs/>
          <w:spacing w:val="-2"/>
          <w:szCs w:val="20"/>
        </w:rPr>
        <w:t xml:space="preserve"> will be the amount of Load being served by all of the </w:t>
      </w:r>
      <w:ins w:id="364" w:author="ERCOT 020625" w:date="2025-01-30T10:45:00Z">
        <w:r w:rsidR="00B7791B">
          <w:rPr>
            <w:iCs/>
            <w:spacing w:val="-2"/>
            <w:szCs w:val="20"/>
          </w:rPr>
          <w:t>Transmission and/or Distribution Service Providers (</w:t>
        </w:r>
      </w:ins>
      <w:r w:rsidRPr="004E6E82">
        <w:rPr>
          <w:iCs/>
          <w:spacing w:val="-2"/>
          <w:szCs w:val="20"/>
        </w:rPr>
        <w:t>TDSPs</w:t>
      </w:r>
      <w:ins w:id="365" w:author="ERCOT 020625" w:date="2025-01-30T10:45:00Z">
        <w:r w:rsidR="00B7791B">
          <w:rPr>
            <w:iCs/>
            <w:spacing w:val="-2"/>
            <w:szCs w:val="20"/>
          </w:rPr>
          <w:t>)</w:t>
        </w:r>
      </w:ins>
      <w:r w:rsidRPr="004E6E82">
        <w:rPr>
          <w:iCs/>
          <w:spacing w:val="-2"/>
          <w:szCs w:val="20"/>
        </w:rPr>
        <w:t xml:space="preserve"> that the TO represents.  The calculations for summer and winter Load shed obligation percentage are as follows: </w:t>
      </w:r>
    </w:p>
    <w:p w14:paraId="278EC074" w14:textId="77777777" w:rsidR="004E6E82" w:rsidRPr="004E6E82" w:rsidRDefault="004E6E82" w:rsidP="004E6E82">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(a)</w:t>
      </w:r>
      <w:r w:rsidRPr="004E6E82">
        <w:rPr>
          <w:iCs/>
          <w:spacing w:val="-2"/>
          <w:szCs w:val="20"/>
        </w:rPr>
        <w:tab/>
        <w:t xml:space="preserve">The calculated Load shed obligation percentage for the summer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summer months</w:t>
      </w:r>
      <w:r w:rsidRPr="004E6E82">
        <w:rPr>
          <w:iCs/>
          <w:spacing w:val="-2"/>
          <w:szCs w:val="20"/>
        </w:rPr>
        <w:t xml:space="preserve"> of June through September as reflected in the 4-Coincident Peak (4-CP) data submitted by ERCOT to the Public Utility Commission of Texas (PUCT) for that year.  Anticipated revisions to the summer Load shed table shall be posted as described in paragraph (4) below no later than March 31</w:t>
      </w:r>
      <w:r w:rsidRPr="004E6E82">
        <w:rPr>
          <w:iCs/>
          <w:spacing w:val="-2"/>
          <w:szCs w:val="20"/>
          <w:vertAlign w:val="superscript"/>
        </w:rPr>
        <w:t>st</w:t>
      </w:r>
      <w:r w:rsidRPr="004E6E82">
        <w:rPr>
          <w:iCs/>
          <w:spacing w:val="-2"/>
          <w:szCs w:val="20"/>
        </w:rPr>
        <w:t xml:space="preserve"> of each year based on data from the previous calendar year.  </w:t>
      </w:r>
    </w:p>
    <w:p w14:paraId="2A79DD1C" w14:textId="77777777" w:rsidR="004E6E82" w:rsidRPr="004E6E82" w:rsidRDefault="004E6E82" w:rsidP="004E6E82">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(b)</w:t>
      </w:r>
      <w:r w:rsidRPr="004E6E82">
        <w:rPr>
          <w:iCs/>
          <w:spacing w:val="-2"/>
          <w:szCs w:val="20"/>
        </w:rPr>
        <w:tab/>
        <w:t xml:space="preserve">The calculated Load shed obligation percentage for the winter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winter months</w:t>
      </w:r>
      <w:r w:rsidRPr="004E6E82">
        <w:rPr>
          <w:iCs/>
          <w:spacing w:val="-2"/>
          <w:szCs w:val="20"/>
        </w:rPr>
        <w:t xml:space="preserve"> of December through February as reflected at the time that ERCOT extracts the Load data for the winter Season from its settlement system.  Anticipated revisions to the winter Load shed table shall be posted as described in paragraph (4) below no later than August 31</w:t>
      </w:r>
      <w:r w:rsidRPr="004E6E82">
        <w:rPr>
          <w:iCs/>
          <w:spacing w:val="-2"/>
          <w:szCs w:val="20"/>
          <w:vertAlign w:val="superscript"/>
        </w:rPr>
        <w:t>st</w:t>
      </w:r>
      <w:r w:rsidRPr="004E6E82">
        <w:rPr>
          <w:iCs/>
          <w:spacing w:val="-2"/>
          <w:szCs w:val="20"/>
        </w:rPr>
        <w:t xml:space="preserve"> of each year based on data from December of the previous calendar year and January through February of the current year. </w:t>
      </w:r>
    </w:p>
    <w:p w14:paraId="20245324"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(3)</w:t>
      </w:r>
      <w:r w:rsidRPr="004E6E82">
        <w:rPr>
          <w:iCs/>
          <w:spacing w:val="-2"/>
          <w:szCs w:val="20"/>
        </w:rPr>
        <w:tab/>
        <w:t>The summer Load shed table will be used during a hot weather Load shed event and the winter Load shed table will be used during a cold weather Load shed event.  ERCOT will determine, in its sole discretion,</w:t>
      </w:r>
      <w:r w:rsidRPr="004E6E82">
        <w:rPr>
          <w:spacing w:val="-2"/>
        </w:rPr>
        <w:t xml:space="preserve"> </w:t>
      </w:r>
      <w:r w:rsidRPr="004E6E82">
        <w:rPr>
          <w:iCs/>
        </w:rPr>
        <w:t>whether an EEA event will be treated as a hot weather or cold weather Load shed event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TOs to shed Load, it will specify which Load shed table applies for the Load shed event.</w:t>
      </w:r>
      <w:r w:rsidRPr="004E6E82">
        <w:rPr>
          <w:iCs/>
          <w:spacing w:val="-2"/>
          <w:szCs w:val="20"/>
        </w:rPr>
        <w:t xml:space="preserve">  ERCOT shall use the same Load shed table for the duration of a Load shed event.</w:t>
      </w:r>
    </w:p>
    <w:p w14:paraId="23BF64F0" w14:textId="096644B0" w:rsidR="00AC3EE1" w:rsidRPr="00AC3EE1" w:rsidRDefault="004E6E82" w:rsidP="00AC3EE1">
      <w:pPr>
        <w:spacing w:after="240"/>
        <w:ind w:left="720" w:hanging="720"/>
      </w:pPr>
      <w:r w:rsidRPr="004E6E82">
        <w:t>(4)</w:t>
      </w:r>
      <w:r w:rsidRPr="004E6E82">
        <w:tab/>
        <w:t>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w:t>
      </w:r>
      <w:ins w:id="366" w:author="ERCOT 020625" w:date="2025-01-16T22:20:00Z">
        <w:r w:rsidR="00D53AB7">
          <w:t xml:space="preserve"> or changes in the </w:t>
        </w:r>
      </w:ins>
      <w:ins w:id="367" w:author="ERCOT 020625" w:date="2025-01-30T10:38:00Z">
        <w:r w:rsidR="00235AF8">
          <w:t>ECL</w:t>
        </w:r>
      </w:ins>
      <w:ins w:id="368" w:author="ERCOT 020625" w:date="2025-01-29T23:48:00Z">
        <w:r w:rsidR="00433574">
          <w:t xml:space="preserve"> registration</w:t>
        </w:r>
      </w:ins>
      <w:r w:rsidRPr="004E6E82">
        <w:t xml:space="preserve">.  Adjustments to the Load shed obligations due to changes in TO designations will be performed using the same Load data upon which the table was based.  Following ERCOT’s </w:t>
      </w:r>
      <w:r w:rsidRPr="004E6E82">
        <w:rPr>
          <w:spacing w:val="-2"/>
        </w:rPr>
        <w:t>Seasonal peak Load</w:t>
      </w:r>
      <w:r w:rsidRPr="004E6E82">
        <w:t xml:space="preserve"> reviews or ERCOT’s receipt of any new or changed TO designation, ERCOT shall post any anticipated revisions to the Load shed tables on the ERCOT website. </w:t>
      </w:r>
      <w:r w:rsidR="00AC3EE1">
        <w:t xml:space="preserve"> </w:t>
      </w:r>
      <w:r w:rsidRPr="004E6E82">
        <w:t xml:space="preserve">ERCOT shall issue a Market Notice announcing the posting of the revisions at least ten days prior to the effective date of the revisions or as soon as practicable if ERCOT determines there is a need to correct the Market Notice less than ten days before the effective date. </w:t>
      </w:r>
    </w:p>
    <w:p w14:paraId="0090136D" w14:textId="77777777" w:rsidR="00AC3EE1" w:rsidRPr="00AC3EE1" w:rsidRDefault="00AC3EE1" w:rsidP="00AC3EE1">
      <w:pPr>
        <w:spacing w:after="240"/>
        <w:ind w:left="720" w:hanging="720"/>
      </w:pPr>
      <w:r w:rsidRPr="00AC3EE1">
        <w:lastRenderedPageBreak/>
        <w:t>(5)</w:t>
      </w:r>
      <w:r w:rsidRPr="00AC3EE1">
        <w:tab/>
        <w:t>Each TO shall coordinate with each TDSP it represents to:</w:t>
      </w:r>
    </w:p>
    <w:p w14:paraId="3245E49C" w14:textId="77777777" w:rsidR="00AC3EE1" w:rsidRPr="00AC3EE1" w:rsidRDefault="00AC3EE1" w:rsidP="00AC3EE1">
      <w:pPr>
        <w:spacing w:after="240"/>
        <w:ind w:left="1440" w:hanging="720"/>
      </w:pPr>
      <w:r w:rsidRPr="00AC3EE1">
        <w:t>(a)</w:t>
      </w:r>
      <w:r w:rsidRPr="00AC3EE1">
        <w:tab/>
        <w:t>Minimize overlap of circuits that are designated for manual firm Load shed with circuits that serve designated critical loads; and</w:t>
      </w:r>
    </w:p>
    <w:p w14:paraId="43B15FCB" w14:textId="3E600E5D" w:rsidR="00AC3EE1" w:rsidRPr="004E6E82" w:rsidRDefault="00AC3EE1" w:rsidP="00AC3EE1">
      <w:pPr>
        <w:ind w:left="1440" w:hanging="720"/>
      </w:pPr>
      <w:r w:rsidRPr="00AC3EE1">
        <w:t>(b)</w:t>
      </w:r>
      <w:r w:rsidRPr="00AC3EE1">
        <w:tab/>
        <w:t>Minimize overlap of circuits that are designated for manual firm Load shed with circuits that are utilized for UFLS and Under-Voltage Load Shed (UVLS).</w:t>
      </w:r>
    </w:p>
    <w:bookmarkEnd w:id="248"/>
    <w:p w14:paraId="3A0DDF26"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5-03-07T13:47:00Z" w:initials="JT">
    <w:p w14:paraId="63947292" w14:textId="77777777" w:rsidR="004253F0" w:rsidRDefault="004253F0" w:rsidP="004253F0">
      <w:pPr>
        <w:pStyle w:val="CommentText"/>
      </w:pPr>
      <w:r>
        <w:rPr>
          <w:rStyle w:val="CommentReference"/>
        </w:rPr>
        <w:annotationRef/>
      </w:r>
      <w:r>
        <w:t>Please note NOGRR274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9472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75A656" w16cex:dateUtc="2025-03-07T1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47292" w16cid:durableId="5575A6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FF823" w14:textId="77777777" w:rsidR="002F1F37" w:rsidRDefault="002F1F37">
      <w:r>
        <w:separator/>
      </w:r>
    </w:p>
  </w:endnote>
  <w:endnote w:type="continuationSeparator" w:id="0">
    <w:p w14:paraId="7AF865F7" w14:textId="77777777" w:rsidR="002F1F37" w:rsidRDefault="002F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9B17B98"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w:t>
    </w:r>
    <w:r w:rsidR="00B85F58">
      <w:rPr>
        <w:rFonts w:ascii="Arial" w:hAnsi="Arial" w:cs="Arial"/>
        <w:sz w:val="18"/>
      </w:rPr>
      <w:t>08 ROS Report</w:t>
    </w:r>
    <w:r w:rsidR="00D176CF">
      <w:rPr>
        <w:rFonts w:ascii="Arial" w:hAnsi="Arial" w:cs="Arial"/>
        <w:sz w:val="18"/>
      </w:rPr>
      <w:t xml:space="preserve"> </w:t>
    </w:r>
    <w:r w:rsidR="00B85F58">
      <w:rPr>
        <w:rFonts w:ascii="Arial" w:hAnsi="Arial" w:cs="Arial"/>
        <w:sz w:val="18"/>
      </w:rPr>
      <w:t>030625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E0625" w14:textId="77777777" w:rsidR="002F1F37" w:rsidRDefault="002F1F37">
      <w:r>
        <w:separator/>
      </w:r>
    </w:p>
  </w:footnote>
  <w:footnote w:type="continuationSeparator" w:id="0">
    <w:p w14:paraId="1E4770BA" w14:textId="77777777" w:rsidR="002F1F37" w:rsidRDefault="002F1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7F749DF" w:rsidR="00D176CF" w:rsidRDefault="00B85F58"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11EC9"/>
    <w:multiLevelType w:val="hybridMultilevel"/>
    <w:tmpl w:val="6D1E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244A8"/>
    <w:multiLevelType w:val="hybridMultilevel"/>
    <w:tmpl w:val="0E647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0B21E66"/>
    <w:multiLevelType w:val="hybridMultilevel"/>
    <w:tmpl w:val="E6DAD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605399">
    <w:abstractNumId w:val="0"/>
  </w:num>
  <w:num w:numId="2" w16cid:durableId="1894729217">
    <w:abstractNumId w:val="16"/>
  </w:num>
  <w:num w:numId="3" w16cid:durableId="1818456287">
    <w:abstractNumId w:val="18"/>
  </w:num>
  <w:num w:numId="4" w16cid:durableId="1531063600">
    <w:abstractNumId w:val="1"/>
  </w:num>
  <w:num w:numId="5" w16cid:durableId="169756588">
    <w:abstractNumId w:val="10"/>
  </w:num>
  <w:num w:numId="6" w16cid:durableId="318969926">
    <w:abstractNumId w:val="10"/>
  </w:num>
  <w:num w:numId="7" w16cid:durableId="1924490531">
    <w:abstractNumId w:val="10"/>
  </w:num>
  <w:num w:numId="8" w16cid:durableId="219369543">
    <w:abstractNumId w:val="10"/>
  </w:num>
  <w:num w:numId="9" w16cid:durableId="88695220">
    <w:abstractNumId w:val="10"/>
  </w:num>
  <w:num w:numId="10" w16cid:durableId="349647930">
    <w:abstractNumId w:val="10"/>
  </w:num>
  <w:num w:numId="11" w16cid:durableId="678509745">
    <w:abstractNumId w:val="10"/>
  </w:num>
  <w:num w:numId="12" w16cid:durableId="1200244780">
    <w:abstractNumId w:val="10"/>
  </w:num>
  <w:num w:numId="13" w16cid:durableId="1402212401">
    <w:abstractNumId w:val="10"/>
  </w:num>
  <w:num w:numId="14" w16cid:durableId="2016877184">
    <w:abstractNumId w:val="3"/>
  </w:num>
  <w:num w:numId="15" w16cid:durableId="1840120308">
    <w:abstractNumId w:val="9"/>
  </w:num>
  <w:num w:numId="16" w16cid:durableId="868370394">
    <w:abstractNumId w:val="12"/>
  </w:num>
  <w:num w:numId="17" w16cid:durableId="841239186">
    <w:abstractNumId w:val="14"/>
  </w:num>
  <w:num w:numId="18" w16cid:durableId="54788958">
    <w:abstractNumId w:val="4"/>
  </w:num>
  <w:num w:numId="19" w16cid:durableId="1215115331">
    <w:abstractNumId w:val="11"/>
  </w:num>
  <w:num w:numId="20" w16cid:durableId="1960406886">
    <w:abstractNumId w:val="2"/>
  </w:num>
  <w:num w:numId="21" w16cid:durableId="1761950214">
    <w:abstractNumId w:val="17"/>
  </w:num>
  <w:num w:numId="22" w16cid:durableId="1391726297">
    <w:abstractNumId w:val="7"/>
  </w:num>
  <w:num w:numId="23" w16cid:durableId="379594952">
    <w:abstractNumId w:val="6"/>
  </w:num>
  <w:num w:numId="24" w16cid:durableId="2030057998">
    <w:abstractNumId w:val="5"/>
  </w:num>
  <w:num w:numId="25" w16cid:durableId="1953516494">
    <w:abstractNumId w:val="13"/>
  </w:num>
  <w:num w:numId="26" w16cid:durableId="1737195127">
    <w:abstractNumId w:val="15"/>
  </w:num>
  <w:num w:numId="27" w16cid:durableId="162222284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20625">
    <w15:presenceInfo w15:providerId="None" w15:userId="ERCOT 020625"/>
  </w15:person>
  <w15:person w15:author="Golden Spread Electric Cooperative">
    <w15:presenceInfo w15:providerId="None" w15:userId="Golden Spread Electric Cooperative"/>
  </w15:person>
  <w15:person w15:author="Oncor 081424">
    <w15:presenceInfo w15:providerId="None" w15:userId="Oncor 08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B1"/>
    <w:rsid w:val="00006711"/>
    <w:rsid w:val="00020D66"/>
    <w:rsid w:val="0003119D"/>
    <w:rsid w:val="00060A5A"/>
    <w:rsid w:val="00064B44"/>
    <w:rsid w:val="00067FE2"/>
    <w:rsid w:val="0007229B"/>
    <w:rsid w:val="00072C9E"/>
    <w:rsid w:val="00073F62"/>
    <w:rsid w:val="0007682E"/>
    <w:rsid w:val="000875A2"/>
    <w:rsid w:val="00093D37"/>
    <w:rsid w:val="00094DDC"/>
    <w:rsid w:val="000C3C36"/>
    <w:rsid w:val="000C4B25"/>
    <w:rsid w:val="000D1AEB"/>
    <w:rsid w:val="000D3E64"/>
    <w:rsid w:val="000F13C5"/>
    <w:rsid w:val="000F5008"/>
    <w:rsid w:val="00105A36"/>
    <w:rsid w:val="001206B0"/>
    <w:rsid w:val="001313B4"/>
    <w:rsid w:val="00136D87"/>
    <w:rsid w:val="0014546D"/>
    <w:rsid w:val="001500D9"/>
    <w:rsid w:val="00154A49"/>
    <w:rsid w:val="00156464"/>
    <w:rsid w:val="00156DB7"/>
    <w:rsid w:val="00157228"/>
    <w:rsid w:val="00160C3C"/>
    <w:rsid w:val="00170953"/>
    <w:rsid w:val="00176663"/>
    <w:rsid w:val="0017783C"/>
    <w:rsid w:val="00191124"/>
    <w:rsid w:val="0019314C"/>
    <w:rsid w:val="00195D81"/>
    <w:rsid w:val="001C050A"/>
    <w:rsid w:val="001F38F0"/>
    <w:rsid w:val="001F3FEB"/>
    <w:rsid w:val="001F4D4D"/>
    <w:rsid w:val="001F6016"/>
    <w:rsid w:val="001F7E01"/>
    <w:rsid w:val="00220F7D"/>
    <w:rsid w:val="00222E6E"/>
    <w:rsid w:val="00235AF8"/>
    <w:rsid w:val="00237430"/>
    <w:rsid w:val="0026613B"/>
    <w:rsid w:val="00266913"/>
    <w:rsid w:val="00276A99"/>
    <w:rsid w:val="00281861"/>
    <w:rsid w:val="00286AD9"/>
    <w:rsid w:val="002909DD"/>
    <w:rsid w:val="002912BE"/>
    <w:rsid w:val="00291FAD"/>
    <w:rsid w:val="00295264"/>
    <w:rsid w:val="002966F3"/>
    <w:rsid w:val="00296E18"/>
    <w:rsid w:val="002A35A7"/>
    <w:rsid w:val="002A63CC"/>
    <w:rsid w:val="002B69F3"/>
    <w:rsid w:val="002B763A"/>
    <w:rsid w:val="002C75BF"/>
    <w:rsid w:val="002D382A"/>
    <w:rsid w:val="002F1EDD"/>
    <w:rsid w:val="002F1F37"/>
    <w:rsid w:val="002F7F1D"/>
    <w:rsid w:val="003013F2"/>
    <w:rsid w:val="0030232A"/>
    <w:rsid w:val="003025DE"/>
    <w:rsid w:val="0030694A"/>
    <w:rsid w:val="003069F4"/>
    <w:rsid w:val="003179D4"/>
    <w:rsid w:val="0033326A"/>
    <w:rsid w:val="00336DCD"/>
    <w:rsid w:val="0034165B"/>
    <w:rsid w:val="00343669"/>
    <w:rsid w:val="00347D37"/>
    <w:rsid w:val="00354C50"/>
    <w:rsid w:val="00355041"/>
    <w:rsid w:val="00360920"/>
    <w:rsid w:val="003618DF"/>
    <w:rsid w:val="003671C6"/>
    <w:rsid w:val="00371055"/>
    <w:rsid w:val="00384709"/>
    <w:rsid w:val="00386C35"/>
    <w:rsid w:val="003A1AB2"/>
    <w:rsid w:val="003A3D77"/>
    <w:rsid w:val="003B14AF"/>
    <w:rsid w:val="003B1E08"/>
    <w:rsid w:val="003B5AED"/>
    <w:rsid w:val="003C6B7B"/>
    <w:rsid w:val="003D29CD"/>
    <w:rsid w:val="003D7B0B"/>
    <w:rsid w:val="003F4037"/>
    <w:rsid w:val="0040659B"/>
    <w:rsid w:val="004135BD"/>
    <w:rsid w:val="00417B68"/>
    <w:rsid w:val="00424451"/>
    <w:rsid w:val="004253F0"/>
    <w:rsid w:val="0042610B"/>
    <w:rsid w:val="004302A4"/>
    <w:rsid w:val="00433574"/>
    <w:rsid w:val="0044222A"/>
    <w:rsid w:val="00445A6D"/>
    <w:rsid w:val="004463BA"/>
    <w:rsid w:val="00446B8D"/>
    <w:rsid w:val="00447BDA"/>
    <w:rsid w:val="00450224"/>
    <w:rsid w:val="00471C8D"/>
    <w:rsid w:val="004822D4"/>
    <w:rsid w:val="004849D8"/>
    <w:rsid w:val="004921B4"/>
    <w:rsid w:val="0049290B"/>
    <w:rsid w:val="004A4451"/>
    <w:rsid w:val="004D3958"/>
    <w:rsid w:val="004D7F43"/>
    <w:rsid w:val="004E6E82"/>
    <w:rsid w:val="004E7EF9"/>
    <w:rsid w:val="005008DF"/>
    <w:rsid w:val="005045D0"/>
    <w:rsid w:val="00513836"/>
    <w:rsid w:val="00522D5A"/>
    <w:rsid w:val="00523AA3"/>
    <w:rsid w:val="00523CE9"/>
    <w:rsid w:val="00534C6C"/>
    <w:rsid w:val="005573A1"/>
    <w:rsid w:val="00563558"/>
    <w:rsid w:val="00564911"/>
    <w:rsid w:val="00572B54"/>
    <w:rsid w:val="00573D16"/>
    <w:rsid w:val="00584039"/>
    <w:rsid w:val="005841C0"/>
    <w:rsid w:val="0059260F"/>
    <w:rsid w:val="005928F2"/>
    <w:rsid w:val="00594757"/>
    <w:rsid w:val="00596314"/>
    <w:rsid w:val="00596C99"/>
    <w:rsid w:val="005A3C64"/>
    <w:rsid w:val="005B0424"/>
    <w:rsid w:val="005B1F5B"/>
    <w:rsid w:val="005C1780"/>
    <w:rsid w:val="005C5E4D"/>
    <w:rsid w:val="005E4699"/>
    <w:rsid w:val="005E5074"/>
    <w:rsid w:val="005E78C0"/>
    <w:rsid w:val="005F7CB3"/>
    <w:rsid w:val="00610021"/>
    <w:rsid w:val="00612E4F"/>
    <w:rsid w:val="00615D5E"/>
    <w:rsid w:val="00617D9E"/>
    <w:rsid w:val="00622E99"/>
    <w:rsid w:val="00625E5D"/>
    <w:rsid w:val="006523C3"/>
    <w:rsid w:val="00654B66"/>
    <w:rsid w:val="0066370F"/>
    <w:rsid w:val="006673A2"/>
    <w:rsid w:val="00672397"/>
    <w:rsid w:val="00673847"/>
    <w:rsid w:val="00676E7F"/>
    <w:rsid w:val="00682671"/>
    <w:rsid w:val="00696D2F"/>
    <w:rsid w:val="006A0784"/>
    <w:rsid w:val="006A65BB"/>
    <w:rsid w:val="006A697B"/>
    <w:rsid w:val="006B440B"/>
    <w:rsid w:val="006B4DDE"/>
    <w:rsid w:val="006D19BA"/>
    <w:rsid w:val="006D41D6"/>
    <w:rsid w:val="006D5E15"/>
    <w:rsid w:val="006E0453"/>
    <w:rsid w:val="006F684C"/>
    <w:rsid w:val="00701034"/>
    <w:rsid w:val="007044EE"/>
    <w:rsid w:val="00743968"/>
    <w:rsid w:val="00753BC5"/>
    <w:rsid w:val="00762771"/>
    <w:rsid w:val="00785415"/>
    <w:rsid w:val="00791CB9"/>
    <w:rsid w:val="00793130"/>
    <w:rsid w:val="007945CE"/>
    <w:rsid w:val="00796B0A"/>
    <w:rsid w:val="007B3233"/>
    <w:rsid w:val="007B5A42"/>
    <w:rsid w:val="007C199B"/>
    <w:rsid w:val="007D3073"/>
    <w:rsid w:val="007D5359"/>
    <w:rsid w:val="007D64B9"/>
    <w:rsid w:val="007D72D4"/>
    <w:rsid w:val="007E0452"/>
    <w:rsid w:val="007F434B"/>
    <w:rsid w:val="007F552C"/>
    <w:rsid w:val="00803DBF"/>
    <w:rsid w:val="00805197"/>
    <w:rsid w:val="008070C0"/>
    <w:rsid w:val="0080766D"/>
    <w:rsid w:val="00811C12"/>
    <w:rsid w:val="00816950"/>
    <w:rsid w:val="00826D62"/>
    <w:rsid w:val="00840659"/>
    <w:rsid w:val="00845778"/>
    <w:rsid w:val="00873706"/>
    <w:rsid w:val="008763BE"/>
    <w:rsid w:val="00877BBB"/>
    <w:rsid w:val="00887E28"/>
    <w:rsid w:val="0089037E"/>
    <w:rsid w:val="00892D42"/>
    <w:rsid w:val="008A74B2"/>
    <w:rsid w:val="008C2C57"/>
    <w:rsid w:val="008C3F22"/>
    <w:rsid w:val="008D5108"/>
    <w:rsid w:val="008D5C3A"/>
    <w:rsid w:val="008E6AD4"/>
    <w:rsid w:val="008E6DA2"/>
    <w:rsid w:val="00907B1E"/>
    <w:rsid w:val="00920EBA"/>
    <w:rsid w:val="00930443"/>
    <w:rsid w:val="009319E3"/>
    <w:rsid w:val="009361B6"/>
    <w:rsid w:val="009364FC"/>
    <w:rsid w:val="0094380E"/>
    <w:rsid w:val="00943AFD"/>
    <w:rsid w:val="00955099"/>
    <w:rsid w:val="00963A51"/>
    <w:rsid w:val="00983B6E"/>
    <w:rsid w:val="00987F04"/>
    <w:rsid w:val="009936F8"/>
    <w:rsid w:val="009960C7"/>
    <w:rsid w:val="009A1490"/>
    <w:rsid w:val="009A3772"/>
    <w:rsid w:val="009A4D12"/>
    <w:rsid w:val="009B1FCF"/>
    <w:rsid w:val="009B5436"/>
    <w:rsid w:val="009B5F7B"/>
    <w:rsid w:val="009B7AB1"/>
    <w:rsid w:val="009C14A1"/>
    <w:rsid w:val="009D17F0"/>
    <w:rsid w:val="009D7556"/>
    <w:rsid w:val="009E04C2"/>
    <w:rsid w:val="009E0BDA"/>
    <w:rsid w:val="009E171B"/>
    <w:rsid w:val="00A103EF"/>
    <w:rsid w:val="00A265ED"/>
    <w:rsid w:val="00A4108E"/>
    <w:rsid w:val="00A42796"/>
    <w:rsid w:val="00A43B84"/>
    <w:rsid w:val="00A5311D"/>
    <w:rsid w:val="00A72DFD"/>
    <w:rsid w:val="00A73A92"/>
    <w:rsid w:val="00A813D6"/>
    <w:rsid w:val="00A867E5"/>
    <w:rsid w:val="00A928C6"/>
    <w:rsid w:val="00AB2C13"/>
    <w:rsid w:val="00AB75A3"/>
    <w:rsid w:val="00AC3EE1"/>
    <w:rsid w:val="00AD3B58"/>
    <w:rsid w:val="00AD711A"/>
    <w:rsid w:val="00AF1F06"/>
    <w:rsid w:val="00AF467A"/>
    <w:rsid w:val="00AF56C6"/>
    <w:rsid w:val="00B00D04"/>
    <w:rsid w:val="00B032E8"/>
    <w:rsid w:val="00B1754B"/>
    <w:rsid w:val="00B32024"/>
    <w:rsid w:val="00B50A81"/>
    <w:rsid w:val="00B57F96"/>
    <w:rsid w:val="00B66303"/>
    <w:rsid w:val="00B67892"/>
    <w:rsid w:val="00B75D9D"/>
    <w:rsid w:val="00B7791B"/>
    <w:rsid w:val="00B832EE"/>
    <w:rsid w:val="00B85F58"/>
    <w:rsid w:val="00B871E0"/>
    <w:rsid w:val="00B90808"/>
    <w:rsid w:val="00B90B44"/>
    <w:rsid w:val="00BA4D33"/>
    <w:rsid w:val="00BA4E50"/>
    <w:rsid w:val="00BB3EF3"/>
    <w:rsid w:val="00BC2D06"/>
    <w:rsid w:val="00BC41F4"/>
    <w:rsid w:val="00BD3A73"/>
    <w:rsid w:val="00BE3890"/>
    <w:rsid w:val="00BE564A"/>
    <w:rsid w:val="00C033D3"/>
    <w:rsid w:val="00C0348E"/>
    <w:rsid w:val="00C05B15"/>
    <w:rsid w:val="00C25EDD"/>
    <w:rsid w:val="00C50CB1"/>
    <w:rsid w:val="00C5431E"/>
    <w:rsid w:val="00C70762"/>
    <w:rsid w:val="00C744EB"/>
    <w:rsid w:val="00C76A2C"/>
    <w:rsid w:val="00C90702"/>
    <w:rsid w:val="00C917FF"/>
    <w:rsid w:val="00C9766A"/>
    <w:rsid w:val="00CA1FB4"/>
    <w:rsid w:val="00CA699C"/>
    <w:rsid w:val="00CB0892"/>
    <w:rsid w:val="00CC4F39"/>
    <w:rsid w:val="00CD544C"/>
    <w:rsid w:val="00CE5561"/>
    <w:rsid w:val="00CE5982"/>
    <w:rsid w:val="00CF4256"/>
    <w:rsid w:val="00CF525B"/>
    <w:rsid w:val="00D020D3"/>
    <w:rsid w:val="00D04FE8"/>
    <w:rsid w:val="00D14CF0"/>
    <w:rsid w:val="00D176CF"/>
    <w:rsid w:val="00D21E54"/>
    <w:rsid w:val="00D271E3"/>
    <w:rsid w:val="00D45621"/>
    <w:rsid w:val="00D47A80"/>
    <w:rsid w:val="00D525B1"/>
    <w:rsid w:val="00D53AB7"/>
    <w:rsid w:val="00D6062F"/>
    <w:rsid w:val="00D60841"/>
    <w:rsid w:val="00D85807"/>
    <w:rsid w:val="00D87349"/>
    <w:rsid w:val="00D919D6"/>
    <w:rsid w:val="00D91EE9"/>
    <w:rsid w:val="00D97220"/>
    <w:rsid w:val="00DC5C6D"/>
    <w:rsid w:val="00DD497B"/>
    <w:rsid w:val="00DE4092"/>
    <w:rsid w:val="00E14D47"/>
    <w:rsid w:val="00E1641C"/>
    <w:rsid w:val="00E26708"/>
    <w:rsid w:val="00E271BF"/>
    <w:rsid w:val="00E2780D"/>
    <w:rsid w:val="00E3432F"/>
    <w:rsid w:val="00E34958"/>
    <w:rsid w:val="00E34D87"/>
    <w:rsid w:val="00E37AB0"/>
    <w:rsid w:val="00E71C39"/>
    <w:rsid w:val="00E82932"/>
    <w:rsid w:val="00E8542A"/>
    <w:rsid w:val="00E9142B"/>
    <w:rsid w:val="00EA56E6"/>
    <w:rsid w:val="00EB2FA5"/>
    <w:rsid w:val="00EC219E"/>
    <w:rsid w:val="00EC335F"/>
    <w:rsid w:val="00EC48FB"/>
    <w:rsid w:val="00EE71EE"/>
    <w:rsid w:val="00EF1DB3"/>
    <w:rsid w:val="00EF232A"/>
    <w:rsid w:val="00EF437D"/>
    <w:rsid w:val="00EF69B8"/>
    <w:rsid w:val="00F05A69"/>
    <w:rsid w:val="00F134E7"/>
    <w:rsid w:val="00F141E1"/>
    <w:rsid w:val="00F149D3"/>
    <w:rsid w:val="00F308A9"/>
    <w:rsid w:val="00F357CC"/>
    <w:rsid w:val="00F41DB9"/>
    <w:rsid w:val="00F43FFD"/>
    <w:rsid w:val="00F44236"/>
    <w:rsid w:val="00F52517"/>
    <w:rsid w:val="00F6116A"/>
    <w:rsid w:val="00F62B4D"/>
    <w:rsid w:val="00F74B17"/>
    <w:rsid w:val="00F76DCC"/>
    <w:rsid w:val="00F81907"/>
    <w:rsid w:val="00F97B02"/>
    <w:rsid w:val="00FA19C3"/>
    <w:rsid w:val="00FA3B57"/>
    <w:rsid w:val="00FA57B2"/>
    <w:rsid w:val="00FB3534"/>
    <w:rsid w:val="00FB509B"/>
    <w:rsid w:val="00FC3D4B"/>
    <w:rsid w:val="00FC6312"/>
    <w:rsid w:val="00FE0E37"/>
    <w:rsid w:val="00FE36E3"/>
    <w:rsid w:val="00FE6B01"/>
    <w:rsid w:val="00FE6D03"/>
    <w:rsid w:val="00FF2EF7"/>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 w:type="character" w:customStyle="1" w:styleId="CommentTextChar">
    <w:name w:val="Comment Text Char"/>
    <w:link w:val="CommentText"/>
    <w:rsid w:val="00A928C6"/>
  </w:style>
  <w:style w:type="paragraph" w:styleId="ListParagraph">
    <w:name w:val="List Paragraph"/>
    <w:basedOn w:val="Normal"/>
    <w:uiPriority w:val="34"/>
    <w:qFormat/>
    <w:rsid w:val="00AC3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wilson@gsec.coo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2884</Words>
  <Characters>18509</Characters>
  <Application>Microsoft Office Word</Application>
  <DocSecurity>0</DocSecurity>
  <Lines>154</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21351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2025-03-10T17:05:00Z</dcterms:created>
  <dcterms:modified xsi:type="dcterms:W3CDTF">2025-03-10T17:06:00Z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